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1349" w:rsidRPr="00061553" w:rsidRDefault="00767E2C" w:rsidP="005447C7">
      <w:pPr>
        <w:spacing w:after="360" w:line="240" w:lineRule="auto"/>
        <w:ind w:right="0"/>
        <w:jc w:val="center"/>
        <w:rPr>
          <w:rFonts w:ascii="Calibri" w:hAnsi="Calibri"/>
          <w:b/>
          <w:smallCaps/>
          <w:color w:val="31849B"/>
          <w:sz w:val="36"/>
          <w:szCs w:val="36"/>
        </w:rPr>
      </w:pPr>
      <w:r w:rsidRPr="00061553">
        <w:rPr>
          <w:rFonts w:ascii="Calibri" w:hAnsi="Calibri"/>
          <w:b/>
          <w:smallCaps/>
          <w:color w:val="31849B"/>
          <w:sz w:val="36"/>
          <w:szCs w:val="36"/>
        </w:rPr>
        <w:t xml:space="preserve">REGISTRAČNÍ LIST </w:t>
      </w:r>
      <w:r w:rsidR="00E94CB0" w:rsidRPr="00061553">
        <w:rPr>
          <w:rFonts w:ascii="Calibri" w:hAnsi="Calibri"/>
          <w:b/>
          <w:smallCaps/>
          <w:color w:val="31849B"/>
          <w:sz w:val="36"/>
          <w:szCs w:val="36"/>
        </w:rPr>
        <w:t xml:space="preserve">OŠETŘOVACÍHO DNE </w:t>
      </w:r>
    </w:p>
    <w:p w:rsidR="00541349" w:rsidRPr="005447C7" w:rsidRDefault="00982A1E" w:rsidP="00541349">
      <w:pPr>
        <w:spacing w:after="240" w:line="240" w:lineRule="auto"/>
        <w:ind w:right="0"/>
        <w:jc w:val="center"/>
        <w:rPr>
          <w:rFonts w:ascii="Calibri" w:hAnsi="Calibri"/>
          <w:b/>
          <w:color w:val="808080"/>
          <w:sz w:val="19"/>
          <w:szCs w:val="19"/>
        </w:rPr>
      </w:pPr>
      <w:r>
        <w:rPr>
          <w:rFonts w:ascii="Calibri" w:hAnsi="Calibri"/>
          <w:b/>
          <w:color w:val="808080"/>
          <w:sz w:val="19"/>
          <w:szCs w:val="19"/>
        </w:rPr>
        <w:t>registrační</w:t>
      </w:r>
      <w:r w:rsidR="00122F3A" w:rsidRPr="005447C7">
        <w:rPr>
          <w:rFonts w:ascii="Calibri" w:hAnsi="Calibri"/>
          <w:b/>
          <w:color w:val="808080"/>
          <w:sz w:val="19"/>
          <w:szCs w:val="19"/>
        </w:rPr>
        <w:t xml:space="preserve"> </w:t>
      </w:r>
      <w:r>
        <w:rPr>
          <w:rFonts w:ascii="Calibri" w:hAnsi="Calibri"/>
          <w:b/>
          <w:color w:val="808080"/>
          <w:sz w:val="19"/>
          <w:szCs w:val="19"/>
        </w:rPr>
        <w:t>list</w:t>
      </w:r>
      <w:r w:rsidR="00435BE1" w:rsidRPr="005447C7">
        <w:rPr>
          <w:rFonts w:ascii="Calibri" w:hAnsi="Calibri"/>
          <w:b/>
          <w:color w:val="808080"/>
          <w:sz w:val="19"/>
          <w:szCs w:val="19"/>
        </w:rPr>
        <w:t xml:space="preserve"> </w:t>
      </w:r>
      <w:r w:rsidR="00435BE1">
        <w:rPr>
          <w:rFonts w:ascii="Calibri" w:hAnsi="Calibri"/>
          <w:b/>
          <w:color w:val="808080"/>
          <w:sz w:val="19"/>
          <w:szCs w:val="19"/>
        </w:rPr>
        <w:t>(RL</w:t>
      </w:r>
      <w:r w:rsidR="000E130D">
        <w:rPr>
          <w:rFonts w:ascii="Calibri" w:hAnsi="Calibri"/>
          <w:b/>
          <w:color w:val="808080"/>
          <w:sz w:val="19"/>
          <w:szCs w:val="19"/>
        </w:rPr>
        <w:t>)</w:t>
      </w:r>
      <w:r w:rsidR="00435BE1">
        <w:rPr>
          <w:rFonts w:ascii="Calibri" w:hAnsi="Calibri"/>
          <w:b/>
          <w:color w:val="808080"/>
          <w:sz w:val="19"/>
          <w:szCs w:val="19"/>
        </w:rPr>
        <w:t xml:space="preserve"> </w:t>
      </w:r>
      <w:r w:rsidR="00767E2C" w:rsidRPr="005447C7">
        <w:rPr>
          <w:rFonts w:ascii="Calibri" w:hAnsi="Calibri"/>
          <w:b/>
          <w:color w:val="808080"/>
          <w:sz w:val="19"/>
          <w:szCs w:val="19"/>
        </w:rPr>
        <w:t xml:space="preserve">je podkladem k vydání příslušné vyhlášky </w:t>
      </w:r>
    </w:p>
    <w:p w:rsidR="00541349" w:rsidRDefault="00541349" w:rsidP="00CE6F7E">
      <w:pPr>
        <w:spacing w:after="0" w:line="240" w:lineRule="auto"/>
        <w:jc w:val="center"/>
        <w:rPr>
          <w:rFonts w:ascii="Calibri" w:hAnsi="Calibri"/>
          <w:b/>
          <w:color w:val="808080"/>
          <w:sz w:val="16"/>
          <w:szCs w:val="16"/>
        </w:rPr>
      </w:pPr>
    </w:p>
    <w:p w:rsidR="00092986" w:rsidRPr="00004A89" w:rsidRDefault="00092986" w:rsidP="00CE6F7E">
      <w:pPr>
        <w:spacing w:after="0" w:line="240" w:lineRule="auto"/>
        <w:jc w:val="center"/>
        <w:rPr>
          <w:rFonts w:ascii="Calibri" w:hAnsi="Calibri"/>
          <w:b/>
          <w:color w:val="808080"/>
          <w:sz w:val="16"/>
          <w:szCs w:val="16"/>
        </w:rPr>
      </w:pPr>
    </w:p>
    <w:p w:rsidR="00C227E7" w:rsidRPr="00004A89" w:rsidRDefault="00C227E7">
      <w:pPr>
        <w:spacing w:after="0" w:line="240" w:lineRule="auto"/>
        <w:jc w:val="center"/>
        <w:rPr>
          <w:rFonts w:ascii="Calibri" w:hAnsi="Calibri"/>
          <w:b/>
          <w:sz w:val="22"/>
          <w:szCs w:val="22"/>
        </w:rPr>
      </w:pPr>
    </w:p>
    <w:tbl>
      <w:tblPr>
        <w:tblpPr w:leftFromText="141" w:rightFromText="141" w:vertAnchor="text" w:horzAnchor="margin" w:tblpXSpec="right"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89"/>
      </w:tblGrid>
      <w:tr w:rsidR="00C227E7" w:rsidRPr="00C56D95" w:rsidTr="00601612">
        <w:tc>
          <w:tcPr>
            <w:tcW w:w="7789" w:type="dxa"/>
          </w:tcPr>
          <w:p w:rsidR="00C227E7" w:rsidRPr="00C56D95" w:rsidRDefault="00C20A6E" w:rsidP="002D62C2">
            <w:pPr>
              <w:spacing w:after="0" w:line="240" w:lineRule="auto"/>
              <w:rPr>
                <w:rFonts w:ascii="Calibri" w:hAnsi="Calibri"/>
                <w:b/>
                <w:sz w:val="22"/>
                <w:szCs w:val="22"/>
              </w:rPr>
            </w:pPr>
            <w:r w:rsidRPr="00C56D95">
              <w:rPr>
                <w:rFonts w:ascii="Helvetica Neue" w:hAnsi="Helvetica Neue"/>
                <w:b/>
                <w:color w:val="333333"/>
                <w:sz w:val="17"/>
                <w:szCs w:val="17"/>
                <w:shd w:val="clear" w:color="auto" w:fill="FFFFFF"/>
              </w:rPr>
              <w:t>OŠETŘOVACÍ DEN V OTEVŘENÉM DENNÍM STACIONÁŘI S PSYCHIATRICKOU PÉČÍ</w:t>
            </w:r>
          </w:p>
        </w:tc>
      </w:tr>
    </w:tbl>
    <w:p w:rsidR="004D3E05" w:rsidRPr="00004A89" w:rsidRDefault="00C227E7">
      <w:pPr>
        <w:spacing w:after="0" w:line="240" w:lineRule="auto"/>
        <w:jc w:val="left"/>
        <w:rPr>
          <w:rFonts w:ascii="Calibri" w:hAnsi="Calibri"/>
          <w:b/>
          <w:sz w:val="22"/>
          <w:szCs w:val="22"/>
        </w:rPr>
      </w:pPr>
      <w:r w:rsidRPr="00C56D95">
        <w:rPr>
          <w:rFonts w:ascii="Calibri" w:hAnsi="Calibri"/>
          <w:b/>
          <w:sz w:val="22"/>
          <w:szCs w:val="22"/>
        </w:rPr>
        <w:t xml:space="preserve">Název </w:t>
      </w:r>
      <w:r w:rsidR="00E94CB0" w:rsidRPr="00C56D95">
        <w:rPr>
          <w:rFonts w:ascii="Calibri" w:hAnsi="Calibri"/>
          <w:b/>
          <w:sz w:val="22"/>
          <w:szCs w:val="22"/>
        </w:rPr>
        <w:t>OD</w:t>
      </w:r>
    </w:p>
    <w:tbl>
      <w:tblPr>
        <w:tblpPr w:leftFromText="141" w:rightFromText="141" w:vertAnchor="text" w:horzAnchor="page" w:tblpX="3253" w:tblpY="23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7"/>
      </w:tblGrid>
      <w:tr w:rsidR="00601612" w:rsidRPr="00004A89" w:rsidTr="00004A89">
        <w:tc>
          <w:tcPr>
            <w:tcW w:w="1167" w:type="dxa"/>
            <w:shd w:val="clear" w:color="auto" w:fill="auto"/>
          </w:tcPr>
          <w:p w:rsidR="00601612" w:rsidRPr="00004A89" w:rsidRDefault="00481C61" w:rsidP="00004A89">
            <w:pPr>
              <w:spacing w:after="0" w:line="240" w:lineRule="auto"/>
              <w:jc w:val="left"/>
              <w:rPr>
                <w:rFonts w:ascii="Calibri" w:hAnsi="Calibri"/>
                <w:b/>
                <w:sz w:val="22"/>
                <w:szCs w:val="22"/>
              </w:rPr>
            </w:pPr>
            <w:r>
              <w:rPr>
                <w:rFonts w:ascii="Calibri" w:hAnsi="Calibri"/>
                <w:b/>
                <w:sz w:val="22"/>
                <w:szCs w:val="22"/>
              </w:rPr>
              <w:t>00043</w:t>
            </w:r>
          </w:p>
        </w:tc>
      </w:tr>
    </w:tbl>
    <w:p w:rsidR="00601612" w:rsidRPr="00004A89" w:rsidRDefault="00601612">
      <w:pPr>
        <w:spacing w:after="0" w:line="240" w:lineRule="auto"/>
        <w:jc w:val="left"/>
        <w:rPr>
          <w:rFonts w:ascii="Calibri" w:hAnsi="Calibri"/>
          <w:b/>
          <w:sz w:val="22"/>
          <w:szCs w:val="22"/>
        </w:rPr>
      </w:pPr>
    </w:p>
    <w:p w:rsidR="004D3E05" w:rsidRPr="00004A89" w:rsidRDefault="00E376F1">
      <w:pPr>
        <w:spacing w:after="0" w:line="240" w:lineRule="auto"/>
        <w:jc w:val="left"/>
        <w:rPr>
          <w:rFonts w:ascii="Calibri" w:hAnsi="Calibri"/>
          <w:b/>
          <w:sz w:val="22"/>
          <w:szCs w:val="22"/>
        </w:rPr>
      </w:pPr>
      <w:r w:rsidRPr="00004A89">
        <w:rPr>
          <w:rFonts w:ascii="Calibri" w:hAnsi="Calibri"/>
          <w:b/>
          <w:sz w:val="22"/>
          <w:szCs w:val="22"/>
        </w:rPr>
        <w:t xml:space="preserve">Číslo </w:t>
      </w:r>
      <w:r w:rsidR="00E94CB0">
        <w:rPr>
          <w:rFonts w:ascii="Calibri" w:hAnsi="Calibri"/>
          <w:b/>
          <w:sz w:val="22"/>
          <w:szCs w:val="22"/>
        </w:rPr>
        <w:t>OD</w:t>
      </w:r>
      <w:r w:rsidRPr="00004A89">
        <w:rPr>
          <w:rStyle w:val="Znakapoznpodarou"/>
          <w:rFonts w:ascii="Calibri" w:hAnsi="Calibri"/>
          <w:b/>
          <w:szCs w:val="22"/>
        </w:rPr>
        <w:footnoteReference w:id="1"/>
      </w:r>
      <w:r w:rsidRPr="00004A89">
        <w:rPr>
          <w:rFonts w:ascii="Calibri" w:hAnsi="Calibri"/>
          <w:b/>
          <w:sz w:val="22"/>
          <w:szCs w:val="22"/>
        </w:rPr>
        <w:t xml:space="preserve"> </w:t>
      </w:r>
      <w:r w:rsidR="004D3E05" w:rsidRPr="00004A89">
        <w:rPr>
          <w:rFonts w:ascii="Calibri" w:hAnsi="Calibri"/>
          <w:b/>
          <w:sz w:val="22"/>
          <w:szCs w:val="22"/>
        </w:rPr>
        <w:tab/>
      </w:r>
      <w:r w:rsidR="004D3E05" w:rsidRPr="00004A89">
        <w:rPr>
          <w:rFonts w:ascii="Calibri" w:hAnsi="Calibri"/>
          <w:b/>
          <w:sz w:val="22"/>
          <w:szCs w:val="22"/>
        </w:rPr>
        <w:tab/>
      </w:r>
    </w:p>
    <w:p w:rsidR="00E376F1" w:rsidRPr="00004A89" w:rsidRDefault="00E376F1">
      <w:pPr>
        <w:spacing w:after="0" w:line="240" w:lineRule="auto"/>
        <w:jc w:val="left"/>
        <w:rPr>
          <w:rFonts w:ascii="Calibri" w:hAnsi="Calibri"/>
          <w:b/>
          <w:sz w:val="22"/>
          <w:szCs w:val="22"/>
        </w:rPr>
      </w:pPr>
    </w:p>
    <w:p w:rsidR="00C227E7" w:rsidRPr="00004A89" w:rsidRDefault="00C227E7">
      <w:pPr>
        <w:spacing w:after="0" w:line="240" w:lineRule="auto"/>
        <w:rPr>
          <w:rFonts w:ascii="Calibri" w:hAnsi="Calibri"/>
          <w:sz w:val="22"/>
          <w:szCs w:val="22"/>
        </w:rPr>
      </w:pPr>
    </w:p>
    <w:p w:rsidR="00C227E7" w:rsidRPr="00004A89" w:rsidRDefault="006A3328" w:rsidP="004E02BE">
      <w:pPr>
        <w:numPr>
          <w:ilvl w:val="0"/>
          <w:numId w:val="21"/>
        </w:numPr>
        <w:spacing w:after="0" w:line="240" w:lineRule="auto"/>
        <w:rPr>
          <w:rFonts w:ascii="Calibri" w:hAnsi="Calibri"/>
          <w:b/>
          <w:sz w:val="22"/>
          <w:szCs w:val="22"/>
          <w:u w:val="single"/>
        </w:rPr>
      </w:pPr>
      <w:r w:rsidRPr="00004A89">
        <w:rPr>
          <w:rFonts w:ascii="Calibri" w:hAnsi="Calibri"/>
          <w:b/>
          <w:sz w:val="22"/>
          <w:szCs w:val="22"/>
          <w:u w:val="single"/>
        </w:rPr>
        <w:t>TENTO REG</w:t>
      </w:r>
      <w:r w:rsidR="004E02BE" w:rsidRPr="00004A89">
        <w:rPr>
          <w:rFonts w:ascii="Calibri" w:hAnsi="Calibri"/>
          <w:b/>
          <w:sz w:val="22"/>
          <w:szCs w:val="22"/>
          <w:u w:val="single"/>
        </w:rPr>
        <w:t>ISTRAČNÍ LIST JE PŘEDLOŽEN JAKO</w:t>
      </w:r>
      <w:r w:rsidRPr="00004A89">
        <w:rPr>
          <w:rFonts w:ascii="Calibri" w:hAnsi="Calibri"/>
          <w:b/>
          <w:sz w:val="22"/>
          <w:szCs w:val="22"/>
          <w:u w:val="single"/>
        </w:rPr>
        <w:t xml:space="preserve"> (ODPOVÍDAJÍCÍ ZAŠKRTNOUT)</w:t>
      </w:r>
    </w:p>
    <w:p w:rsidR="00C227E7" w:rsidRPr="00004A89" w:rsidRDefault="00C227E7">
      <w:pPr>
        <w:numPr>
          <w:ilvl w:val="12"/>
          <w:numId w:val="0"/>
        </w:numPr>
        <w:spacing w:after="0" w:line="240" w:lineRule="auto"/>
        <w:rPr>
          <w:rFonts w:ascii="Calibri" w:hAnsi="Calibri"/>
          <w:sz w:val="22"/>
          <w:szCs w:val="22"/>
        </w:rPr>
      </w:pPr>
    </w:p>
    <w:p w:rsidR="00C227E7" w:rsidRPr="00004A89" w:rsidRDefault="00014326">
      <w:pPr>
        <w:spacing w:after="0" w:line="240" w:lineRule="auto"/>
        <w:rPr>
          <w:rFonts w:ascii="Calibri" w:hAnsi="Calibri"/>
          <w:sz w:val="22"/>
          <w:szCs w:val="22"/>
        </w:rPr>
      </w:pPr>
      <w:r>
        <w:rPr>
          <w:rFonts w:ascii="Calibri" w:hAnsi="Calibri"/>
          <w:sz w:val="22"/>
          <w:szCs w:val="22"/>
        </w:rPr>
        <w:tab/>
      </w:r>
      <w:ins w:id="0" w:author="Simona" w:date="2025-10-13T17:47:00Z">
        <w:r w:rsidR="00ED3428">
          <w:rPr>
            <w:rFonts w:ascii="Calibri" w:hAnsi="Calibri"/>
            <w:sz w:val="22"/>
            <w:szCs w:val="22"/>
          </w:rPr>
          <w:fldChar w:fldCharType="begin">
            <w:ffData>
              <w:name w:val=""/>
              <w:enabled/>
              <w:calcOnExit w:val="0"/>
              <w:checkBox>
                <w:sizeAuto/>
                <w:default w:val="0"/>
              </w:checkBox>
            </w:ffData>
          </w:fldChar>
        </w:r>
        <w:r w:rsidR="00905F95">
          <w:rPr>
            <w:rFonts w:ascii="Calibri" w:hAnsi="Calibri"/>
            <w:sz w:val="22"/>
            <w:szCs w:val="22"/>
          </w:rPr>
          <w:instrText xml:space="preserve"> FORMCHECKBOX </w:instrText>
        </w:r>
      </w:ins>
      <w:r w:rsidR="00ED3428">
        <w:rPr>
          <w:rFonts w:ascii="Calibri" w:hAnsi="Calibri"/>
          <w:sz w:val="22"/>
          <w:szCs w:val="22"/>
        </w:rPr>
      </w:r>
      <w:r w:rsidR="00ED3428">
        <w:rPr>
          <w:rFonts w:ascii="Calibri" w:hAnsi="Calibri"/>
          <w:sz w:val="22"/>
          <w:szCs w:val="22"/>
        </w:rPr>
        <w:fldChar w:fldCharType="separate"/>
      </w:r>
      <w:ins w:id="1" w:author="Simona" w:date="2025-10-13T17:47:00Z">
        <w:r w:rsidR="00ED3428">
          <w:rPr>
            <w:rFonts w:ascii="Calibri" w:hAnsi="Calibri"/>
            <w:sz w:val="22"/>
            <w:szCs w:val="22"/>
          </w:rPr>
          <w:fldChar w:fldCharType="end"/>
        </w:r>
      </w:ins>
      <w:del w:id="2" w:author="Simona" w:date="2025-10-13T17:47:00Z">
        <w:r w:rsidR="00ED3428" w:rsidDel="00905F95">
          <w:rPr>
            <w:rFonts w:ascii="Calibri" w:hAnsi="Calibri"/>
            <w:sz w:val="22"/>
            <w:szCs w:val="22"/>
          </w:rPr>
          <w:fldChar w:fldCharType="begin">
            <w:ffData>
              <w:name w:val=""/>
              <w:enabled/>
              <w:calcOnExit w:val="0"/>
              <w:checkBox>
                <w:sizeAuto/>
                <w:default w:val="1"/>
              </w:checkBox>
            </w:ffData>
          </w:fldChar>
        </w:r>
        <w:r w:rsidR="00994052" w:rsidDel="00905F95">
          <w:rPr>
            <w:rFonts w:ascii="Calibri" w:hAnsi="Calibri"/>
            <w:sz w:val="22"/>
            <w:szCs w:val="22"/>
          </w:rPr>
          <w:delInstrText xml:space="preserve"> FORMCHECKBOX </w:delInstrText>
        </w:r>
        <w:r w:rsidR="00ED3428">
          <w:rPr>
            <w:rFonts w:ascii="Calibri" w:hAnsi="Calibri"/>
            <w:sz w:val="22"/>
            <w:szCs w:val="22"/>
          </w:rPr>
        </w:r>
        <w:r w:rsidR="00ED3428">
          <w:rPr>
            <w:rFonts w:ascii="Calibri" w:hAnsi="Calibri"/>
            <w:sz w:val="22"/>
            <w:szCs w:val="22"/>
          </w:rPr>
          <w:fldChar w:fldCharType="separate"/>
        </w:r>
        <w:r w:rsidR="00ED3428" w:rsidDel="00905F95">
          <w:rPr>
            <w:rFonts w:ascii="Calibri" w:hAnsi="Calibri"/>
            <w:sz w:val="22"/>
            <w:szCs w:val="22"/>
          </w:rPr>
          <w:fldChar w:fldCharType="end"/>
        </w:r>
      </w:del>
      <w:r w:rsidR="00374B2E">
        <w:rPr>
          <w:rFonts w:ascii="Calibri" w:hAnsi="Calibri"/>
          <w:sz w:val="22"/>
          <w:szCs w:val="22"/>
        </w:rPr>
        <w:t xml:space="preserve">  </w:t>
      </w:r>
      <w:r w:rsidR="00C227E7" w:rsidRPr="00004A89">
        <w:rPr>
          <w:rFonts w:ascii="Calibri" w:hAnsi="Calibri"/>
          <w:sz w:val="22"/>
          <w:szCs w:val="22"/>
        </w:rPr>
        <w:t xml:space="preserve">Návrh nového </w:t>
      </w:r>
      <w:r w:rsidR="00E94CB0">
        <w:rPr>
          <w:rFonts w:ascii="Calibri" w:hAnsi="Calibri"/>
          <w:sz w:val="22"/>
          <w:szCs w:val="22"/>
        </w:rPr>
        <w:t>OD</w:t>
      </w:r>
      <w:r w:rsidR="00C227E7" w:rsidRPr="00004A89">
        <w:rPr>
          <w:rFonts w:ascii="Calibri" w:hAnsi="Calibri"/>
          <w:sz w:val="22"/>
          <w:szCs w:val="22"/>
        </w:rPr>
        <w:t xml:space="preserve"> do seznamu </w:t>
      </w:r>
      <w:r w:rsidR="0066226E">
        <w:rPr>
          <w:rFonts w:ascii="Calibri" w:hAnsi="Calibri"/>
          <w:sz w:val="22"/>
          <w:szCs w:val="22"/>
        </w:rPr>
        <w:t xml:space="preserve">zdravotních </w:t>
      </w:r>
      <w:r w:rsidR="00C227E7" w:rsidRPr="00004A89">
        <w:rPr>
          <w:rFonts w:ascii="Calibri" w:hAnsi="Calibri"/>
          <w:sz w:val="22"/>
          <w:szCs w:val="22"/>
        </w:rPr>
        <w:t xml:space="preserve">výkonů </w:t>
      </w:r>
    </w:p>
    <w:p w:rsidR="00C227E7" w:rsidRPr="00004A89" w:rsidRDefault="00014326">
      <w:pPr>
        <w:spacing w:after="0" w:line="240" w:lineRule="auto"/>
        <w:rPr>
          <w:rFonts w:ascii="Calibri" w:hAnsi="Calibri"/>
          <w:sz w:val="22"/>
          <w:szCs w:val="22"/>
        </w:rPr>
      </w:pPr>
      <w:r>
        <w:rPr>
          <w:rFonts w:ascii="Calibri" w:hAnsi="Calibri"/>
          <w:sz w:val="22"/>
          <w:szCs w:val="22"/>
        </w:rPr>
        <w:tab/>
      </w:r>
      <w:ins w:id="3" w:author="Simona" w:date="2025-10-13T17:46:00Z">
        <w:r w:rsidR="00ED3428">
          <w:rPr>
            <w:rFonts w:ascii="Calibri" w:hAnsi="Calibri"/>
            <w:sz w:val="22"/>
            <w:szCs w:val="22"/>
          </w:rPr>
          <w:fldChar w:fldCharType="begin">
            <w:ffData>
              <w:name w:val="Zaškrtávací2"/>
              <w:enabled/>
              <w:calcOnExit w:val="0"/>
              <w:checkBox>
                <w:sizeAuto/>
                <w:default w:val="1"/>
              </w:checkBox>
            </w:ffData>
          </w:fldChar>
        </w:r>
        <w:r w:rsidR="00905F95">
          <w:rPr>
            <w:rFonts w:ascii="Calibri" w:hAnsi="Calibri"/>
            <w:sz w:val="22"/>
            <w:szCs w:val="22"/>
          </w:rPr>
          <w:instrText xml:space="preserve"> </w:instrText>
        </w:r>
        <w:bookmarkStart w:id="4" w:name="Zaškrtávací2"/>
        <w:r w:rsidR="00905F95">
          <w:rPr>
            <w:rFonts w:ascii="Calibri" w:hAnsi="Calibri"/>
            <w:sz w:val="22"/>
            <w:szCs w:val="22"/>
          </w:rPr>
          <w:instrText xml:space="preserve">FORMCHECKBOX </w:instrText>
        </w:r>
      </w:ins>
      <w:r w:rsidR="00ED3428">
        <w:rPr>
          <w:rFonts w:ascii="Calibri" w:hAnsi="Calibri"/>
          <w:sz w:val="22"/>
          <w:szCs w:val="22"/>
        </w:rPr>
      </w:r>
      <w:r w:rsidR="00ED3428">
        <w:rPr>
          <w:rFonts w:ascii="Calibri" w:hAnsi="Calibri"/>
          <w:sz w:val="22"/>
          <w:szCs w:val="22"/>
        </w:rPr>
        <w:fldChar w:fldCharType="separate"/>
      </w:r>
      <w:ins w:id="5" w:author="Simona" w:date="2025-10-13T17:46:00Z">
        <w:r w:rsidR="00ED3428">
          <w:rPr>
            <w:rFonts w:ascii="Calibri" w:hAnsi="Calibri"/>
            <w:sz w:val="22"/>
            <w:szCs w:val="22"/>
          </w:rPr>
          <w:fldChar w:fldCharType="end"/>
        </w:r>
      </w:ins>
      <w:bookmarkEnd w:id="4"/>
      <w:del w:id="6" w:author="Simona" w:date="2025-10-13T17:46:00Z">
        <w:r w:rsidR="00ED3428" w:rsidRPr="00004A89" w:rsidDel="00905F95">
          <w:rPr>
            <w:rFonts w:ascii="Calibri" w:hAnsi="Calibri"/>
            <w:sz w:val="22"/>
            <w:szCs w:val="22"/>
          </w:rPr>
          <w:fldChar w:fldCharType="begin">
            <w:ffData>
              <w:name w:val="Zaškrtávací2"/>
              <w:enabled/>
              <w:calcOnExit w:val="0"/>
              <w:checkBox>
                <w:sizeAuto/>
                <w:default w:val="0"/>
              </w:checkBox>
            </w:ffData>
          </w:fldChar>
        </w:r>
        <w:r w:rsidR="00C227E7" w:rsidRPr="00004A89" w:rsidDel="00905F95">
          <w:rPr>
            <w:rFonts w:ascii="Calibri" w:hAnsi="Calibri"/>
            <w:sz w:val="22"/>
            <w:szCs w:val="22"/>
          </w:rPr>
          <w:delInstrText xml:space="preserve"> FORMCHECKBOX </w:delInstrText>
        </w:r>
        <w:r w:rsidR="00ED3428">
          <w:rPr>
            <w:rFonts w:ascii="Calibri" w:hAnsi="Calibri"/>
            <w:sz w:val="22"/>
            <w:szCs w:val="22"/>
          </w:rPr>
        </w:r>
        <w:r w:rsidR="00ED3428">
          <w:rPr>
            <w:rFonts w:ascii="Calibri" w:hAnsi="Calibri"/>
            <w:sz w:val="22"/>
            <w:szCs w:val="22"/>
          </w:rPr>
          <w:fldChar w:fldCharType="separate"/>
        </w:r>
        <w:r w:rsidR="00ED3428" w:rsidRPr="00004A89" w:rsidDel="00905F95">
          <w:rPr>
            <w:rFonts w:ascii="Calibri" w:hAnsi="Calibri"/>
            <w:sz w:val="22"/>
            <w:szCs w:val="22"/>
          </w:rPr>
          <w:fldChar w:fldCharType="end"/>
        </w:r>
      </w:del>
      <w:r w:rsidR="009D48A5" w:rsidRPr="00004A89">
        <w:rPr>
          <w:rFonts w:ascii="Calibri" w:hAnsi="Calibri"/>
          <w:sz w:val="22"/>
          <w:szCs w:val="22"/>
        </w:rPr>
        <w:t xml:space="preserve">  </w:t>
      </w:r>
      <w:r w:rsidR="00C227E7" w:rsidRPr="00004A89">
        <w:rPr>
          <w:rFonts w:ascii="Calibri" w:hAnsi="Calibri"/>
          <w:sz w:val="22"/>
          <w:szCs w:val="22"/>
        </w:rPr>
        <w:t xml:space="preserve">Návrh změny údajů u </w:t>
      </w:r>
      <w:r w:rsidR="00E94CB0">
        <w:rPr>
          <w:rFonts w:ascii="Calibri" w:hAnsi="Calibri"/>
          <w:sz w:val="22"/>
          <w:szCs w:val="22"/>
        </w:rPr>
        <w:t>OD</w:t>
      </w:r>
      <w:r w:rsidR="00C227E7" w:rsidRPr="00004A89">
        <w:rPr>
          <w:rFonts w:ascii="Calibri" w:hAnsi="Calibri"/>
          <w:sz w:val="22"/>
          <w:szCs w:val="22"/>
        </w:rPr>
        <w:t xml:space="preserve"> číslo </w:t>
      </w:r>
    </w:p>
    <w:p w:rsidR="00C227E7" w:rsidRPr="00004A89" w:rsidRDefault="00014326">
      <w:pPr>
        <w:spacing w:after="0" w:line="240" w:lineRule="auto"/>
        <w:rPr>
          <w:rFonts w:ascii="Calibri" w:hAnsi="Calibri"/>
          <w:sz w:val="22"/>
          <w:szCs w:val="22"/>
        </w:rPr>
      </w:pPr>
      <w:r>
        <w:rPr>
          <w:rFonts w:ascii="Calibri" w:hAnsi="Calibri"/>
          <w:sz w:val="22"/>
          <w:szCs w:val="22"/>
        </w:rPr>
        <w:tab/>
      </w:r>
      <w:r w:rsidR="00ED3428" w:rsidRPr="00004A89">
        <w:rPr>
          <w:rFonts w:ascii="Calibri" w:hAnsi="Calibri"/>
          <w:sz w:val="22"/>
          <w:szCs w:val="22"/>
        </w:rPr>
        <w:fldChar w:fldCharType="begin">
          <w:ffData>
            <w:name w:val="Zaškrtávací3"/>
            <w:enabled/>
            <w:calcOnExit w:val="0"/>
            <w:checkBox>
              <w:sizeAuto/>
              <w:default w:val="0"/>
            </w:checkBox>
          </w:ffData>
        </w:fldChar>
      </w:r>
      <w:bookmarkStart w:id="7" w:name="Zaškrtávací3"/>
      <w:r w:rsidR="00C227E7" w:rsidRPr="00004A89">
        <w:rPr>
          <w:rFonts w:ascii="Calibri" w:hAnsi="Calibri"/>
          <w:sz w:val="22"/>
          <w:szCs w:val="22"/>
        </w:rPr>
        <w:instrText xml:space="preserve"> FORMCHECKBOX </w:instrText>
      </w:r>
      <w:r w:rsidR="00ED3428">
        <w:rPr>
          <w:rFonts w:ascii="Calibri" w:hAnsi="Calibri"/>
          <w:sz w:val="22"/>
          <w:szCs w:val="22"/>
        </w:rPr>
      </w:r>
      <w:r w:rsidR="00ED3428">
        <w:rPr>
          <w:rFonts w:ascii="Calibri" w:hAnsi="Calibri"/>
          <w:sz w:val="22"/>
          <w:szCs w:val="22"/>
        </w:rPr>
        <w:fldChar w:fldCharType="separate"/>
      </w:r>
      <w:r w:rsidR="00ED3428" w:rsidRPr="00004A89">
        <w:rPr>
          <w:rFonts w:ascii="Calibri" w:hAnsi="Calibri"/>
          <w:sz w:val="22"/>
          <w:szCs w:val="22"/>
        </w:rPr>
        <w:fldChar w:fldCharType="end"/>
      </w:r>
      <w:bookmarkEnd w:id="7"/>
      <w:r w:rsidR="009D48A5" w:rsidRPr="00004A89">
        <w:rPr>
          <w:rFonts w:ascii="Calibri" w:hAnsi="Calibri"/>
          <w:sz w:val="22"/>
          <w:szCs w:val="22"/>
        </w:rPr>
        <w:t xml:space="preserve">  </w:t>
      </w:r>
      <w:r w:rsidR="00C227E7" w:rsidRPr="00004A89">
        <w:rPr>
          <w:rFonts w:ascii="Calibri" w:hAnsi="Calibri"/>
          <w:sz w:val="22"/>
          <w:szCs w:val="22"/>
        </w:rPr>
        <w:t xml:space="preserve">Doplnění údajů u </w:t>
      </w:r>
      <w:r w:rsidR="00E94CB0">
        <w:rPr>
          <w:rFonts w:ascii="Calibri" w:hAnsi="Calibri"/>
          <w:sz w:val="22"/>
          <w:szCs w:val="22"/>
        </w:rPr>
        <w:t>OD</w:t>
      </w:r>
      <w:r w:rsidR="00C227E7" w:rsidRPr="00004A89">
        <w:rPr>
          <w:rFonts w:ascii="Calibri" w:hAnsi="Calibri"/>
          <w:sz w:val="22"/>
          <w:szCs w:val="22"/>
        </w:rPr>
        <w:t xml:space="preserve"> číslo </w:t>
      </w:r>
    </w:p>
    <w:p w:rsidR="00C227E7" w:rsidRPr="00004A89" w:rsidRDefault="00014326">
      <w:pPr>
        <w:spacing w:after="0" w:line="240" w:lineRule="auto"/>
        <w:rPr>
          <w:rFonts w:ascii="Calibri" w:hAnsi="Calibri"/>
          <w:sz w:val="22"/>
          <w:szCs w:val="22"/>
        </w:rPr>
      </w:pPr>
      <w:r w:rsidRPr="00014326">
        <w:rPr>
          <w:rFonts w:ascii="Calibri" w:hAnsi="Calibri"/>
          <w:sz w:val="22"/>
          <w:szCs w:val="22"/>
        </w:rPr>
        <w:tab/>
      </w:r>
      <w:r w:rsidR="00ED3428" w:rsidRPr="00014326">
        <w:rPr>
          <w:rFonts w:ascii="Calibri" w:hAnsi="Calibri"/>
          <w:sz w:val="22"/>
          <w:szCs w:val="22"/>
        </w:rPr>
        <w:fldChar w:fldCharType="begin">
          <w:ffData>
            <w:name w:val="Zaškrtávací4"/>
            <w:enabled/>
            <w:calcOnExit w:val="0"/>
            <w:checkBox>
              <w:sizeAuto/>
              <w:default w:val="0"/>
            </w:checkBox>
          </w:ffData>
        </w:fldChar>
      </w:r>
      <w:bookmarkStart w:id="8" w:name="Zaškrtávací4"/>
      <w:r w:rsidR="00C227E7" w:rsidRPr="00014326">
        <w:rPr>
          <w:rFonts w:ascii="Calibri" w:hAnsi="Calibri"/>
          <w:sz w:val="22"/>
          <w:szCs w:val="22"/>
        </w:rPr>
        <w:instrText xml:space="preserve"> FORMCHECKBOX </w:instrText>
      </w:r>
      <w:r w:rsidR="00ED3428">
        <w:rPr>
          <w:rFonts w:ascii="Calibri" w:hAnsi="Calibri"/>
          <w:sz w:val="22"/>
          <w:szCs w:val="22"/>
        </w:rPr>
      </w:r>
      <w:r w:rsidR="00ED3428">
        <w:rPr>
          <w:rFonts w:ascii="Calibri" w:hAnsi="Calibri"/>
          <w:sz w:val="22"/>
          <w:szCs w:val="22"/>
        </w:rPr>
        <w:fldChar w:fldCharType="separate"/>
      </w:r>
      <w:r w:rsidR="00ED3428" w:rsidRPr="00014326">
        <w:rPr>
          <w:rFonts w:ascii="Calibri" w:hAnsi="Calibri"/>
          <w:sz w:val="22"/>
          <w:szCs w:val="22"/>
        </w:rPr>
        <w:fldChar w:fldCharType="end"/>
      </w:r>
      <w:bookmarkEnd w:id="8"/>
      <w:r w:rsidR="009D48A5" w:rsidRPr="00004A89">
        <w:rPr>
          <w:rFonts w:ascii="Calibri" w:hAnsi="Calibri"/>
          <w:sz w:val="22"/>
          <w:szCs w:val="22"/>
        </w:rPr>
        <w:t xml:space="preserve">  </w:t>
      </w:r>
      <w:r w:rsidR="00C227E7" w:rsidRPr="00004A89">
        <w:rPr>
          <w:rFonts w:ascii="Calibri" w:hAnsi="Calibri"/>
          <w:sz w:val="22"/>
          <w:szCs w:val="22"/>
        </w:rPr>
        <w:t xml:space="preserve">Návrh na vyřazení </w:t>
      </w:r>
      <w:r w:rsidR="00E94CB0">
        <w:rPr>
          <w:rFonts w:ascii="Calibri" w:hAnsi="Calibri"/>
          <w:sz w:val="22"/>
          <w:szCs w:val="22"/>
        </w:rPr>
        <w:t>OD</w:t>
      </w:r>
      <w:r w:rsidR="00C227E7" w:rsidRPr="00004A89">
        <w:rPr>
          <w:rFonts w:ascii="Calibri" w:hAnsi="Calibri"/>
          <w:sz w:val="22"/>
          <w:szCs w:val="22"/>
        </w:rPr>
        <w:t xml:space="preserve"> číslo </w:t>
      </w:r>
    </w:p>
    <w:p w:rsidR="00C227E7" w:rsidRPr="00004A89" w:rsidRDefault="00C227E7">
      <w:pPr>
        <w:spacing w:after="0" w:line="240" w:lineRule="auto"/>
        <w:rPr>
          <w:rFonts w:ascii="Calibri" w:hAnsi="Calibri"/>
          <w:sz w:val="22"/>
          <w:szCs w:val="22"/>
        </w:rPr>
      </w:pPr>
    </w:p>
    <w:p w:rsidR="00C227E7"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t xml:space="preserve">Zdůvodnění návrhu na zařazení nového </w:t>
      </w:r>
      <w:r w:rsidR="00E94CB0" w:rsidRPr="001661E1">
        <w:rPr>
          <w:rFonts w:ascii="Calibri" w:hAnsi="Calibri"/>
          <w:sz w:val="22"/>
          <w:szCs w:val="22"/>
        </w:rPr>
        <w:t>OD</w:t>
      </w:r>
      <w:r w:rsidR="00762F71" w:rsidRPr="00004A89">
        <w:rPr>
          <w:rFonts w:ascii="Calibri" w:hAnsi="Calibri"/>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5"/>
      </w:tblGrid>
      <w:tr w:rsidR="00C227E7" w:rsidRPr="00004A89">
        <w:tc>
          <w:tcPr>
            <w:tcW w:w="9495" w:type="dxa"/>
          </w:tcPr>
          <w:p w:rsidR="008F2023" w:rsidRPr="004C4D3C" w:rsidRDefault="008F2023" w:rsidP="00837AB1">
            <w:pPr>
              <w:spacing w:after="0" w:line="240" w:lineRule="auto"/>
              <w:rPr>
                <w:rFonts w:cs="Arial"/>
                <w:sz w:val="22"/>
                <w:szCs w:val="22"/>
              </w:rPr>
            </w:pPr>
            <w:r>
              <w:t>V návaznosti na probíhající reformu psychiatrické péče se stávají denní stacionáře nedílnou součástí komplexních změn. Otevřený stacionář je nový koncept pro psychiatrickou stacionární péči. Jde o ambulantní péči o pacienty, kteří nepotřebují nezbytně péči lůžkovou. U mnohých pacientů včasnou a intenzivní ambulantní péčí (ve formě péče stacionární) můžeme hospitalizaci předejít. U jiných je možné výrazně hospitalizaci zkrátit. Jde především o pacienty, kteří by v rámci hospitalizace již měli otevřený režim s vycházkami a propustkami a často žádají o propuštění. U těchto pacientů je žádoucí ještě upravit medikaci, pomoci jim v zachování či obnovení denního režimu, dokončit některá vyšetření, věnovat se edukaci a práci na náhledu na onemocnění. Pacient může být propuštěn z hospitalizace dříve a léčba může intenzivně pokračovat v otevřeném denním stacionáři s využitím základního aktivizačního programu. Toto v mnoha případech nebylo dosud možné, neboť neexistovala dostatečně efektivní alternativa k ústavní péči, uzavřené psychoterapeutické stacionáře tuto funkci plnit nemohou. Jejich role v systému je jiná.</w:t>
            </w:r>
          </w:p>
        </w:tc>
      </w:tr>
    </w:tbl>
    <w:p w:rsidR="00C227E7" w:rsidRPr="00004A89" w:rsidRDefault="00C227E7">
      <w:pPr>
        <w:spacing w:after="0" w:line="240" w:lineRule="auto"/>
        <w:rPr>
          <w:rFonts w:ascii="Calibri" w:hAnsi="Calibri"/>
          <w:sz w:val="22"/>
          <w:szCs w:val="22"/>
        </w:rPr>
      </w:pPr>
    </w:p>
    <w:p w:rsidR="00C227E7" w:rsidRPr="00004A89" w:rsidRDefault="00C227E7" w:rsidP="00E84C1F">
      <w:pPr>
        <w:spacing w:after="200" w:line="240" w:lineRule="auto"/>
        <w:ind w:right="0"/>
        <w:rPr>
          <w:rFonts w:ascii="Calibri" w:hAnsi="Calibri"/>
          <w:sz w:val="22"/>
          <w:szCs w:val="22"/>
        </w:rPr>
      </w:pPr>
      <w:r w:rsidRPr="00004A89">
        <w:rPr>
          <w:rFonts w:ascii="Calibri" w:hAnsi="Calibri"/>
          <w:sz w:val="22"/>
          <w:szCs w:val="22"/>
        </w:rPr>
        <w:t xml:space="preserve">Zdůvodnění návrhu na vyřazení </w:t>
      </w:r>
      <w:r w:rsidR="00E94CB0">
        <w:rPr>
          <w:rFonts w:ascii="Calibri" w:hAnsi="Calibri"/>
          <w:sz w:val="22"/>
          <w:szCs w:val="22"/>
        </w:rPr>
        <w:t>OD</w:t>
      </w:r>
      <w:r w:rsidRPr="00004A89">
        <w:rPr>
          <w:rFonts w:ascii="Calibri" w:hAnsi="Calibri"/>
          <w:sz w:val="22"/>
          <w:szCs w:val="22"/>
        </w:rPr>
        <w:t xml:space="preserve">, včetně uvedení, </w:t>
      </w:r>
      <w:r w:rsidR="00E94CB0">
        <w:rPr>
          <w:rFonts w:ascii="Calibri" w:hAnsi="Calibri"/>
          <w:sz w:val="22"/>
          <w:szCs w:val="22"/>
        </w:rPr>
        <w:t>zda má být vyřazen bez náhrady</w:t>
      </w:r>
      <w:r w:rsidRPr="00004A89">
        <w:rPr>
          <w:rFonts w:ascii="Calibri" w:hAnsi="Calibri"/>
          <w:sz w:val="22"/>
          <w:szCs w:val="22"/>
        </w:rPr>
        <w:t>, či zda bude nahrazen jiným nově navrhovaným výkonem a kterým</w:t>
      </w:r>
      <w:r w:rsidR="00762F71" w:rsidRPr="00004A89">
        <w:rPr>
          <w:rFonts w:ascii="Calibri" w:hAnsi="Calibri"/>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5"/>
      </w:tblGrid>
      <w:tr w:rsidR="00C227E7" w:rsidRPr="00004A89">
        <w:tc>
          <w:tcPr>
            <w:tcW w:w="9495" w:type="dxa"/>
          </w:tcPr>
          <w:p w:rsidR="00C227E7" w:rsidRPr="00004A89" w:rsidRDefault="00C227E7">
            <w:pPr>
              <w:spacing w:after="0" w:line="240" w:lineRule="auto"/>
              <w:rPr>
                <w:rFonts w:ascii="Calibri" w:hAnsi="Calibri"/>
                <w:sz w:val="22"/>
                <w:szCs w:val="22"/>
              </w:rPr>
            </w:pPr>
          </w:p>
        </w:tc>
      </w:tr>
    </w:tbl>
    <w:p w:rsidR="00C227E7" w:rsidRPr="00004A89" w:rsidRDefault="00C227E7">
      <w:pPr>
        <w:spacing w:after="0" w:line="240" w:lineRule="auto"/>
        <w:rPr>
          <w:rFonts w:ascii="Calibri" w:hAnsi="Calibri"/>
          <w:sz w:val="22"/>
          <w:szCs w:val="22"/>
        </w:rPr>
      </w:pPr>
    </w:p>
    <w:p w:rsidR="00C227E7"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t xml:space="preserve">Zdravotnický subjekt, který navrhuje změnu údajů, odborná společnost </w:t>
      </w:r>
      <w:r w:rsidR="001661E1">
        <w:rPr>
          <w:rFonts w:ascii="Calibri" w:hAnsi="Calibri"/>
          <w:sz w:val="22"/>
          <w:szCs w:val="22"/>
        </w:rPr>
        <w:t>adresa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5"/>
      </w:tblGrid>
      <w:tr w:rsidR="00C227E7" w:rsidRPr="00004A89">
        <w:tc>
          <w:tcPr>
            <w:tcW w:w="9495" w:type="dxa"/>
          </w:tcPr>
          <w:p w:rsidR="004C4D3C" w:rsidRPr="004C4D3C" w:rsidRDefault="004C4D3C" w:rsidP="004C4D3C">
            <w:pPr>
              <w:pStyle w:val="Normlnweb"/>
              <w:shd w:val="clear" w:color="auto" w:fill="FFFFFF"/>
              <w:spacing w:before="120" w:beforeAutospacing="0" w:after="120" w:afterAutospacing="0"/>
              <w:ind w:left="120" w:right="120"/>
              <w:rPr>
                <w:rFonts w:ascii="Arial" w:hAnsi="Arial" w:cs="Arial"/>
                <w:color w:val="333333"/>
                <w:sz w:val="18"/>
                <w:szCs w:val="18"/>
              </w:rPr>
            </w:pPr>
            <w:r w:rsidRPr="004C4D3C">
              <w:rPr>
                <w:rFonts w:ascii="Arial" w:hAnsi="Arial" w:cs="Arial"/>
                <w:sz w:val="18"/>
                <w:szCs w:val="18"/>
              </w:rPr>
              <w:lastRenderedPageBreak/>
              <w:t xml:space="preserve">Psychiatrická společnost ČLS JEP, </w:t>
            </w:r>
            <w:r w:rsidRPr="004C4D3C">
              <w:rPr>
                <w:rFonts w:ascii="Arial" w:hAnsi="Arial" w:cs="Arial"/>
                <w:color w:val="333333"/>
                <w:sz w:val="18"/>
                <w:szCs w:val="18"/>
              </w:rPr>
              <w:t>Ke Karlovu 460/11,120 00 Praha 2 - Nové Město</w:t>
            </w:r>
          </w:p>
          <w:p w:rsidR="00C227E7" w:rsidRPr="00004A89" w:rsidRDefault="00C227E7">
            <w:pPr>
              <w:spacing w:after="0" w:line="240" w:lineRule="auto"/>
              <w:rPr>
                <w:rFonts w:ascii="Calibri" w:hAnsi="Calibri"/>
                <w:sz w:val="22"/>
                <w:szCs w:val="22"/>
              </w:rPr>
            </w:pPr>
          </w:p>
        </w:tc>
      </w:tr>
    </w:tbl>
    <w:p w:rsidR="00C227E7" w:rsidRPr="00004A89" w:rsidRDefault="00C227E7">
      <w:pPr>
        <w:spacing w:after="0" w:line="240" w:lineRule="auto"/>
        <w:rPr>
          <w:rFonts w:ascii="Calibri" w:hAnsi="Calibri"/>
          <w:sz w:val="22"/>
          <w:szCs w:val="22"/>
        </w:rPr>
      </w:pPr>
    </w:p>
    <w:p w:rsidR="005E1A6B"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t xml:space="preserve">Autorská odbornost, </w:t>
      </w:r>
      <w:r w:rsidR="000E130D" w:rsidRPr="001661E1">
        <w:rPr>
          <w:rFonts w:ascii="Calibri" w:hAnsi="Calibri"/>
          <w:sz w:val="22"/>
          <w:szCs w:val="22"/>
        </w:rPr>
        <w:t xml:space="preserve">která garantuje správnost údajů v RL a na jejímž </w:t>
      </w:r>
      <w:r w:rsidR="00137E13" w:rsidRPr="001661E1">
        <w:rPr>
          <w:rFonts w:ascii="Calibri" w:hAnsi="Calibri"/>
          <w:sz w:val="22"/>
          <w:szCs w:val="22"/>
        </w:rPr>
        <w:t>pracovišti je</w:t>
      </w:r>
      <w:r w:rsidR="00CE6F7E" w:rsidRPr="001661E1">
        <w:rPr>
          <w:rFonts w:ascii="Calibri" w:hAnsi="Calibri"/>
          <w:sz w:val="22"/>
          <w:szCs w:val="22"/>
        </w:rPr>
        <w:t xml:space="preserve"> výkon nejčastěji</w:t>
      </w:r>
      <w:r w:rsidR="00CE6F7E" w:rsidRPr="00004A89">
        <w:rPr>
          <w:rFonts w:ascii="Calibri" w:hAnsi="Calibri"/>
          <w:sz w:val="22"/>
          <w:szCs w:val="22"/>
        </w:rPr>
        <w:t xml:space="preserve"> prováděn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5"/>
      </w:tblGrid>
      <w:tr w:rsidR="00C227E7" w:rsidRPr="00004A89">
        <w:tc>
          <w:tcPr>
            <w:tcW w:w="9495" w:type="dxa"/>
          </w:tcPr>
          <w:p w:rsidR="00C227E7" w:rsidRPr="00004A89" w:rsidRDefault="004C4D3C">
            <w:pPr>
              <w:spacing w:after="0" w:line="240" w:lineRule="auto"/>
              <w:rPr>
                <w:rFonts w:ascii="Calibri" w:hAnsi="Calibri"/>
                <w:sz w:val="22"/>
                <w:szCs w:val="22"/>
              </w:rPr>
            </w:pPr>
            <w:r>
              <w:rPr>
                <w:rFonts w:ascii="Calibri" w:hAnsi="Calibri"/>
                <w:sz w:val="22"/>
                <w:szCs w:val="22"/>
              </w:rPr>
              <w:t>305</w:t>
            </w:r>
          </w:p>
        </w:tc>
      </w:tr>
    </w:tbl>
    <w:p w:rsidR="00C227E7" w:rsidRDefault="00C227E7">
      <w:pPr>
        <w:spacing w:after="0" w:line="240" w:lineRule="auto"/>
        <w:rPr>
          <w:rFonts w:ascii="Calibri" w:hAnsi="Calibri"/>
          <w:sz w:val="22"/>
          <w:szCs w:val="22"/>
        </w:rPr>
      </w:pPr>
    </w:p>
    <w:p w:rsidR="00140179" w:rsidRPr="00004A89" w:rsidRDefault="00140179">
      <w:pPr>
        <w:spacing w:after="0" w:line="240" w:lineRule="auto"/>
        <w:rPr>
          <w:rFonts w:ascii="Calibri" w:hAnsi="Calibri"/>
          <w:sz w:val="22"/>
          <w:szCs w:val="22"/>
        </w:rPr>
      </w:pPr>
    </w:p>
    <w:p w:rsidR="00C227E7"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t>Další odbornosti, které</w:t>
      </w:r>
      <w:r w:rsidR="00CE6F7E" w:rsidRPr="001661E1">
        <w:rPr>
          <w:rFonts w:ascii="Calibri" w:hAnsi="Calibri"/>
          <w:sz w:val="22"/>
          <w:szCs w:val="22"/>
        </w:rPr>
        <w:t xml:space="preserve"> jsou oprávněny </w:t>
      </w:r>
      <w:r w:rsidR="00E94CB0" w:rsidRPr="001661E1">
        <w:rPr>
          <w:rFonts w:ascii="Calibri" w:hAnsi="Calibri"/>
          <w:sz w:val="22"/>
          <w:szCs w:val="22"/>
        </w:rPr>
        <w:t>OD</w:t>
      </w:r>
      <w:r w:rsidR="00CE6F7E" w:rsidRPr="001661E1">
        <w:rPr>
          <w:rFonts w:ascii="Calibri" w:hAnsi="Calibri"/>
          <w:sz w:val="22"/>
          <w:szCs w:val="22"/>
        </w:rPr>
        <w:t xml:space="preserve"> </w:t>
      </w:r>
      <w:r w:rsidR="00E94CB0" w:rsidRPr="001661E1">
        <w:rPr>
          <w:rFonts w:ascii="Calibri" w:hAnsi="Calibri"/>
          <w:sz w:val="22"/>
          <w:szCs w:val="22"/>
        </w:rPr>
        <w:t>vykazovat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5"/>
      </w:tblGrid>
      <w:tr w:rsidR="00C227E7" w:rsidRPr="00004A89">
        <w:tc>
          <w:tcPr>
            <w:tcW w:w="9495" w:type="dxa"/>
          </w:tcPr>
          <w:p w:rsidR="00C227E7" w:rsidRPr="00004A89" w:rsidRDefault="004C4D3C">
            <w:pPr>
              <w:spacing w:after="0" w:line="240" w:lineRule="auto"/>
              <w:rPr>
                <w:rFonts w:ascii="Calibri" w:hAnsi="Calibri"/>
                <w:sz w:val="22"/>
                <w:szCs w:val="22"/>
              </w:rPr>
            </w:pPr>
            <w:r>
              <w:rPr>
                <w:rFonts w:ascii="Calibri" w:hAnsi="Calibri"/>
                <w:sz w:val="22"/>
                <w:szCs w:val="22"/>
              </w:rPr>
              <w:t>306,307,308,309</w:t>
            </w:r>
            <w:r w:rsidR="008F2023">
              <w:rPr>
                <w:rFonts w:ascii="Calibri" w:hAnsi="Calibri"/>
                <w:sz w:val="22"/>
                <w:szCs w:val="22"/>
              </w:rPr>
              <w:t>,</w:t>
            </w:r>
            <w:r w:rsidR="008F2023" w:rsidRPr="008F2023">
              <w:rPr>
                <w:rFonts w:ascii="Calibri" w:hAnsi="Calibri"/>
                <w:color w:val="FF0000"/>
                <w:sz w:val="22"/>
                <w:szCs w:val="22"/>
              </w:rPr>
              <w:t>920,935</w:t>
            </w:r>
          </w:p>
        </w:tc>
      </w:tr>
    </w:tbl>
    <w:p w:rsidR="00C227E7" w:rsidRPr="00004A89" w:rsidRDefault="00C227E7">
      <w:pPr>
        <w:spacing w:after="0" w:line="240" w:lineRule="auto"/>
        <w:rPr>
          <w:rFonts w:ascii="Calibri" w:hAnsi="Calibri"/>
          <w:sz w:val="22"/>
          <w:szCs w:val="22"/>
        </w:rPr>
      </w:pPr>
    </w:p>
    <w:p w:rsidR="009336FF" w:rsidRPr="00004A89" w:rsidRDefault="009336FF">
      <w:pPr>
        <w:spacing w:after="0" w:line="240" w:lineRule="auto"/>
        <w:rPr>
          <w:rFonts w:ascii="Calibri" w:hAnsi="Calibri"/>
          <w:sz w:val="22"/>
          <w:szCs w:val="22"/>
        </w:rPr>
      </w:pPr>
    </w:p>
    <w:p w:rsidR="00C227E7" w:rsidRPr="00004A89" w:rsidRDefault="006A3328" w:rsidP="004E02BE">
      <w:pPr>
        <w:numPr>
          <w:ilvl w:val="0"/>
          <w:numId w:val="21"/>
        </w:numPr>
        <w:spacing w:after="0" w:line="240" w:lineRule="auto"/>
        <w:rPr>
          <w:rFonts w:ascii="Calibri" w:hAnsi="Calibri"/>
          <w:b/>
          <w:sz w:val="22"/>
          <w:szCs w:val="22"/>
          <w:u w:val="single"/>
        </w:rPr>
      </w:pPr>
      <w:r w:rsidRPr="00004A89">
        <w:rPr>
          <w:rFonts w:ascii="Calibri" w:hAnsi="Calibri"/>
          <w:b/>
          <w:sz w:val="22"/>
          <w:szCs w:val="22"/>
          <w:u w:val="single"/>
        </w:rPr>
        <w:t xml:space="preserve">ÚDAJE O </w:t>
      </w:r>
      <w:r w:rsidR="00E94CB0">
        <w:rPr>
          <w:rFonts w:ascii="Calibri" w:hAnsi="Calibri"/>
          <w:b/>
          <w:sz w:val="22"/>
          <w:szCs w:val="22"/>
          <w:u w:val="single"/>
        </w:rPr>
        <w:t>OD</w:t>
      </w:r>
    </w:p>
    <w:p w:rsidR="00280DE7" w:rsidRDefault="00E94CB0">
      <w:pPr>
        <w:spacing w:after="0" w:line="240" w:lineRule="auto"/>
        <w:rPr>
          <w:rFonts w:ascii="Calibri" w:hAnsi="Calibri"/>
          <w:sz w:val="22"/>
          <w:szCs w:val="22"/>
        </w:rPr>
      </w:pPr>
      <w:r>
        <w:rPr>
          <w:rFonts w:ascii="Calibri" w:hAnsi="Calibri"/>
          <w:sz w:val="22"/>
          <w:szCs w:val="22"/>
        </w:rPr>
        <w:t>Stručný popis ošetřovacího dne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45"/>
      </w:tblGrid>
      <w:tr w:rsidR="00C227E7" w:rsidRPr="00004A89" w:rsidTr="006B7284">
        <w:tc>
          <w:tcPr>
            <w:tcW w:w="9345" w:type="dxa"/>
          </w:tcPr>
          <w:p w:rsidR="008F2023" w:rsidRDefault="008F2023" w:rsidP="00B92182">
            <w:pPr>
              <w:widowControl w:val="0"/>
              <w:tabs>
                <w:tab w:val="left" w:pos="720"/>
              </w:tabs>
              <w:autoSpaceDE w:val="0"/>
              <w:autoSpaceDN w:val="0"/>
              <w:adjustRightInd w:val="0"/>
              <w:spacing w:line="240" w:lineRule="auto"/>
              <w:ind w:left="360"/>
              <w:rPr>
                <w:rFonts w:cs="Arial"/>
                <w:sz w:val="22"/>
                <w:szCs w:val="22"/>
              </w:rPr>
            </w:pPr>
            <w:r>
              <w:t>Výkon popisuje den péče v otevřeném denním stacionáři s psychiatrickou péčí. Zahrnuje min. 6 hodin péče týmu psychiatra a psychologa v souhrnném úvazku min. 1,0, dále sestry pro péči v psychiatrii v úvazku min. 1,0 a všeobecné sestry v úvazku min. 0,5. Tato péče je alternativou léčby na psychiatrickém lůžku pro léčbu akutních stavů, kdy ji může nahradit, či jako pokračování léčby po hospitalizaci při jejím zkrácení. Péče je indikovaná jako alternativa hospitalizace u pacientů z celého diagnostického spektra, s výjimkou pacientů s dg. středně těžké a těžších stádií demence, pacientů s mentální retardací a pacientů, kteří aktivně užívají návykové látky a v rámci akutní intoxikace by narušovali denní program. První den začíná přijetím pacienta k léčbě v DS, provedením vyšetření v rozsahu komplexního vyšetření. Pacient je přítomen každý pracovní den programu DS v rozsahu 6 hodin přímé péče. Každý den se účastní cca 30minutového setkání všech pacientů s ošetřovacím personálem k seznámení se s programem dne. Každý den je u pacienta</w:t>
            </w:r>
            <w:ins w:id="9" w:author="user" w:date="2025-11-06T08:56:00Z">
              <w:r w:rsidR="0098456A">
                <w:t xml:space="preserve"> provedena vizita</w:t>
              </w:r>
            </w:ins>
            <w:del w:id="10" w:author="user" w:date="2025-11-06T08:56:00Z">
              <w:r w:rsidDel="0098456A">
                <w:delText xml:space="preserve"> provedeno kontrolní vyšetření psychiatrem k individuálnímu posouzení zdravotního stavu, úpravě medikace, poskytnutí podpůrné psychoterapie a edukace o léčbě</w:delText>
              </w:r>
            </w:del>
            <w:r>
              <w:t xml:space="preserve">. Psychiatr nebo psycholog s psychoterapeutickou kvalifikací provádí u indikovaných pacientů skupinovou nebo individuální psychoterapii, pracují s rodinou a blízkými pacienta. Na péči se dále podílí psychiatrická sestra, která poskytuje jednak individuálně psychiatrickou rehabilitaci a edukaci, dále také skupinové podpůrné terapeutické aktivity (např. trénink kognitivních funkcí, intervence v oblasti správného životního stylu včetně relaxačních technik a přiměřených pohybových aktivit aj.). Všeobecná sestra se podílí na provozu DS, aplikuje injekce a provádí další ošetřovatelské úkony. </w:t>
            </w:r>
            <w:commentRangeStart w:id="11"/>
            <w:r>
              <w:t>Při řádném ukončení péče je provedeno vyšetření v rozsahu cíleného psychiatrického vyšetření</w:t>
            </w:r>
            <w:commentRangeEnd w:id="11"/>
            <w:r w:rsidR="00CE6F89">
              <w:rPr>
                <w:rStyle w:val="Odkaznakoment"/>
              </w:rPr>
              <w:commentReference w:id="11"/>
            </w:r>
            <w:r>
              <w:t>. Pacient je předán do péče ambulantního psychiatra, který dostává zprávu o průběhu léčby v denním stacionáři. Pokud pacient léčbu ukončí předčasně, je o tom ambulantní psychiatr pacienta informován formou lékařské zprávy. Veškeré činnosti v denním stacionáři týkající se pacienta jsou zapsány do jeho zdravotnické dokumentace. Ve zdravotnické dokumentaci, která je o pacientovi vedena v DS, je uchovávána žádost indikujícího psychiatra.</w:t>
            </w:r>
          </w:p>
          <w:p w:rsidR="00C227E7" w:rsidRPr="00004A89" w:rsidRDefault="00C227E7">
            <w:pPr>
              <w:spacing w:after="0" w:line="240" w:lineRule="auto"/>
              <w:rPr>
                <w:rFonts w:ascii="Calibri" w:hAnsi="Calibri"/>
                <w:sz w:val="22"/>
                <w:szCs w:val="22"/>
              </w:rPr>
            </w:pPr>
          </w:p>
        </w:tc>
      </w:tr>
    </w:tbl>
    <w:p w:rsidR="00C227E7" w:rsidRPr="00004A89" w:rsidRDefault="00C227E7">
      <w:pPr>
        <w:spacing w:after="0" w:line="240" w:lineRule="auto"/>
        <w:rPr>
          <w:rFonts w:ascii="Calibri" w:hAnsi="Calibri"/>
          <w:sz w:val="22"/>
          <w:szCs w:val="22"/>
        </w:rPr>
      </w:pPr>
    </w:p>
    <w:p w:rsidR="00137E13" w:rsidRDefault="00E94CB0">
      <w:pPr>
        <w:spacing w:after="0" w:line="240" w:lineRule="auto"/>
        <w:rPr>
          <w:rFonts w:ascii="Calibri" w:hAnsi="Calibri"/>
          <w:sz w:val="22"/>
          <w:szCs w:val="22"/>
        </w:rPr>
      </w:pPr>
      <w:r>
        <w:rPr>
          <w:rFonts w:ascii="Calibri" w:hAnsi="Calibri"/>
          <w:sz w:val="22"/>
          <w:szCs w:val="22"/>
        </w:rPr>
        <w:t>Odbornosti, na jejichž lůžkách se OD vykazuje</w:t>
      </w:r>
    </w:p>
    <w:p w:rsidR="00E94CB0" w:rsidRPr="00E94CB0" w:rsidRDefault="00E94CB0">
      <w:pPr>
        <w:spacing w:after="0" w:line="240" w:lineRule="auto"/>
        <w:rPr>
          <w:rFonts w:ascii="Calibri" w:hAnsi="Calibri"/>
          <w:i/>
          <w:sz w:val="22"/>
          <w:szCs w:val="22"/>
        </w:rPr>
      </w:pPr>
      <w:r w:rsidRPr="00E94CB0">
        <w:rPr>
          <w:rFonts w:ascii="Calibri" w:hAnsi="Calibri"/>
          <w:i/>
          <w:sz w:val="22"/>
          <w:szCs w:val="22"/>
        </w:rPr>
        <w:t>Pozn.: nutno používat odbornosti dle SZV, případně je vhodným způsobem konkretizovat</w:t>
      </w:r>
    </w:p>
    <w:p w:rsidR="00C227E7" w:rsidRPr="00137E13" w:rsidRDefault="00C227E7">
      <w:pPr>
        <w:spacing w:after="0" w:line="240" w:lineRule="auto"/>
        <w:rPr>
          <w:rFonts w:ascii="Calibri" w:hAnsi="Calibri"/>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5"/>
      </w:tblGrid>
      <w:tr w:rsidR="00C227E7" w:rsidRPr="00004A89">
        <w:tc>
          <w:tcPr>
            <w:tcW w:w="9495" w:type="dxa"/>
          </w:tcPr>
          <w:p w:rsidR="00C227E7" w:rsidRPr="00004A89" w:rsidRDefault="00C227E7">
            <w:pPr>
              <w:spacing w:after="0" w:line="240" w:lineRule="auto"/>
              <w:rPr>
                <w:rFonts w:ascii="Calibri" w:hAnsi="Calibri"/>
                <w:sz w:val="22"/>
                <w:szCs w:val="22"/>
              </w:rPr>
            </w:pPr>
          </w:p>
        </w:tc>
      </w:tr>
    </w:tbl>
    <w:p w:rsidR="00C227E7" w:rsidRPr="00004A89" w:rsidRDefault="00C227E7">
      <w:pPr>
        <w:spacing w:after="0" w:line="240" w:lineRule="auto"/>
        <w:rPr>
          <w:rFonts w:ascii="Calibri" w:hAnsi="Calibri"/>
          <w:sz w:val="22"/>
          <w:szCs w:val="22"/>
        </w:rPr>
      </w:pPr>
    </w:p>
    <w:p w:rsidR="00C227E7" w:rsidRPr="00004A89" w:rsidRDefault="00C227E7" w:rsidP="00D17044">
      <w:pPr>
        <w:spacing w:after="0" w:line="240" w:lineRule="auto"/>
        <w:ind w:right="1701"/>
        <w:rPr>
          <w:rFonts w:ascii="Calibri" w:hAnsi="Calibri"/>
          <w:sz w:val="22"/>
          <w:szCs w:val="22"/>
          <w:u w:val="single"/>
        </w:rPr>
      </w:pPr>
    </w:p>
    <w:p w:rsidR="007B577F" w:rsidRPr="001661E1" w:rsidRDefault="00E94CB0" w:rsidP="007B577F">
      <w:pPr>
        <w:numPr>
          <w:ilvl w:val="0"/>
          <w:numId w:val="21"/>
        </w:numPr>
        <w:spacing w:after="0" w:line="240" w:lineRule="auto"/>
        <w:rPr>
          <w:rFonts w:ascii="Calibri" w:hAnsi="Calibri"/>
          <w:b/>
          <w:sz w:val="22"/>
          <w:szCs w:val="22"/>
          <w:u w:val="single"/>
        </w:rPr>
      </w:pPr>
      <w:r w:rsidRPr="001661E1">
        <w:rPr>
          <w:rFonts w:ascii="Calibri" w:hAnsi="Calibri"/>
          <w:b/>
          <w:sz w:val="22"/>
          <w:szCs w:val="22"/>
          <w:u w:val="single"/>
        </w:rPr>
        <w:t>OSOBNÍ NÁKLADY</w:t>
      </w:r>
      <w:r w:rsidR="006448F1" w:rsidRPr="001661E1">
        <w:rPr>
          <w:rFonts w:ascii="Calibri" w:hAnsi="Calibri"/>
          <w:b/>
          <w:sz w:val="22"/>
          <w:szCs w:val="22"/>
          <w:u w:val="single"/>
        </w:rPr>
        <w:t xml:space="preserve"> dle vyhl. 99/2012 o požadavcích na minimální personální zabezpečení zdravotních služeb</w:t>
      </w:r>
    </w:p>
    <w:p w:rsidR="007B577F" w:rsidRPr="007B577F" w:rsidRDefault="007B577F" w:rsidP="007B577F">
      <w:pPr>
        <w:spacing w:after="0" w:line="240" w:lineRule="auto"/>
        <w:rPr>
          <w:rFonts w:ascii="Calibri" w:hAnsi="Calibri"/>
          <w:sz w:val="22"/>
          <w:szCs w:val="22"/>
        </w:rPr>
      </w:pPr>
    </w:p>
    <w:p w:rsidR="007B577F" w:rsidRDefault="007B577F" w:rsidP="007B577F">
      <w:pPr>
        <w:spacing w:after="0" w:line="240" w:lineRule="auto"/>
        <w:rPr>
          <w:rFonts w:ascii="Calibri" w:hAnsi="Calibri"/>
          <w:sz w:val="22"/>
          <w:szCs w:val="22"/>
        </w:rPr>
      </w:pPr>
      <w:r>
        <w:rPr>
          <w:rFonts w:ascii="Calibri" w:hAnsi="Calibri"/>
          <w:sz w:val="22"/>
          <w:szCs w:val="22"/>
        </w:rPr>
        <w:t>Velikost stanice – počet lůžek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45"/>
      </w:tblGrid>
      <w:tr w:rsidR="007B577F" w:rsidRPr="00004A89" w:rsidTr="006B7284">
        <w:tc>
          <w:tcPr>
            <w:tcW w:w="9345" w:type="dxa"/>
          </w:tcPr>
          <w:p w:rsidR="007B577F" w:rsidRPr="00004A89" w:rsidRDefault="004F293B" w:rsidP="00094C06">
            <w:pPr>
              <w:spacing w:after="0" w:line="240" w:lineRule="auto"/>
              <w:rPr>
                <w:rFonts w:ascii="Calibri" w:hAnsi="Calibri"/>
                <w:sz w:val="22"/>
                <w:szCs w:val="22"/>
              </w:rPr>
            </w:pPr>
            <w:r>
              <w:rPr>
                <w:rFonts w:ascii="Calibri" w:hAnsi="Calibri"/>
                <w:sz w:val="22"/>
                <w:szCs w:val="22"/>
              </w:rPr>
              <w:t>10 pacientů</w:t>
            </w:r>
          </w:p>
        </w:tc>
      </w:tr>
    </w:tbl>
    <w:p w:rsidR="007B577F" w:rsidRDefault="007B577F" w:rsidP="007B577F">
      <w:pPr>
        <w:spacing w:after="0" w:line="240" w:lineRule="auto"/>
        <w:rPr>
          <w:rFonts w:ascii="Calibri" w:hAnsi="Calibri"/>
          <w:b/>
          <w:sz w:val="22"/>
          <w:szCs w:val="22"/>
          <w:u w:val="single"/>
        </w:rPr>
      </w:pPr>
    </w:p>
    <w:p w:rsidR="007B577F" w:rsidRDefault="007B577F" w:rsidP="007B577F">
      <w:pPr>
        <w:spacing w:after="0" w:line="240" w:lineRule="auto"/>
        <w:rPr>
          <w:rFonts w:ascii="Calibri" w:hAnsi="Calibri"/>
          <w:sz w:val="22"/>
          <w:szCs w:val="22"/>
        </w:rPr>
      </w:pPr>
      <w:r>
        <w:rPr>
          <w:rFonts w:ascii="Calibri" w:hAnsi="Calibri"/>
          <w:sz w:val="22"/>
          <w:szCs w:val="22"/>
        </w:rPr>
        <w:t>Obložnost (v procentech)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45"/>
      </w:tblGrid>
      <w:tr w:rsidR="007B577F" w:rsidRPr="00004A89" w:rsidTr="006B7284">
        <w:tc>
          <w:tcPr>
            <w:tcW w:w="9345" w:type="dxa"/>
          </w:tcPr>
          <w:p w:rsidR="007B577F" w:rsidRPr="00004A89" w:rsidRDefault="00CF390F" w:rsidP="00094C06">
            <w:pPr>
              <w:spacing w:after="0" w:line="240" w:lineRule="auto"/>
              <w:rPr>
                <w:rFonts w:ascii="Calibri" w:hAnsi="Calibri"/>
                <w:sz w:val="22"/>
                <w:szCs w:val="22"/>
              </w:rPr>
            </w:pPr>
            <w:r>
              <w:rPr>
                <w:rFonts w:ascii="Calibri" w:hAnsi="Calibri"/>
                <w:sz w:val="22"/>
                <w:szCs w:val="22"/>
              </w:rPr>
              <w:t xml:space="preserve">70- </w:t>
            </w:r>
            <w:r w:rsidR="004F293B">
              <w:rPr>
                <w:rFonts w:ascii="Calibri" w:hAnsi="Calibri"/>
                <w:sz w:val="22"/>
                <w:szCs w:val="22"/>
              </w:rPr>
              <w:t>80 %</w:t>
            </w:r>
          </w:p>
        </w:tc>
      </w:tr>
    </w:tbl>
    <w:p w:rsidR="007B577F" w:rsidRDefault="007B577F" w:rsidP="007B577F">
      <w:pPr>
        <w:spacing w:after="0" w:line="240" w:lineRule="auto"/>
        <w:rPr>
          <w:rFonts w:ascii="Calibri" w:hAnsi="Calibri"/>
          <w:b/>
          <w:sz w:val="22"/>
          <w:szCs w:val="22"/>
          <w:u w:val="single"/>
        </w:rPr>
      </w:pPr>
    </w:p>
    <w:p w:rsidR="00FD368B" w:rsidRPr="00A7303E" w:rsidRDefault="00FD368B" w:rsidP="00FD368B">
      <w:pPr>
        <w:spacing w:after="0" w:line="240" w:lineRule="auto"/>
        <w:rPr>
          <w:rFonts w:ascii="Calibri" w:hAnsi="Calibri"/>
          <w:i/>
          <w:sz w:val="22"/>
          <w:szCs w:val="22"/>
        </w:rPr>
      </w:pPr>
      <w:r w:rsidRPr="00A7303E">
        <w:rPr>
          <w:rFonts w:ascii="Calibri" w:hAnsi="Calibri"/>
          <w:i/>
          <w:sz w:val="22"/>
          <w:szCs w:val="22"/>
        </w:rPr>
        <w:t>Obvyklé trvání činnosti nositele zdravotního výkonu a minimální požadovaná kvalifikace pro úhradu výkonu z veřejného zdravotního pojištění</w:t>
      </w:r>
      <w:r w:rsidR="00A7303E">
        <w:rPr>
          <w:rFonts w:ascii="Calibri" w:hAnsi="Calibri"/>
          <w:i/>
          <w:sz w:val="22"/>
          <w:szCs w:val="22"/>
        </w:rPr>
        <w:t>.</w:t>
      </w:r>
    </w:p>
    <w:p w:rsidR="00FD368B" w:rsidRPr="00004A89" w:rsidRDefault="00FD368B" w:rsidP="00FD368B">
      <w:pPr>
        <w:spacing w:after="0" w:line="240" w:lineRule="auto"/>
        <w:rPr>
          <w:rFonts w:ascii="Calibri" w:hAnsi="Calibri"/>
          <w:sz w:val="22"/>
          <w:szCs w:val="22"/>
        </w:rPr>
      </w:pPr>
    </w:p>
    <w:p w:rsidR="00FD368B" w:rsidRPr="00004A89" w:rsidRDefault="00FD368B" w:rsidP="00FD368B">
      <w:pPr>
        <w:spacing w:after="200" w:line="240" w:lineRule="auto"/>
        <w:ind w:right="0"/>
        <w:rPr>
          <w:rFonts w:ascii="Calibri" w:hAnsi="Calibri"/>
          <w:sz w:val="22"/>
          <w:szCs w:val="22"/>
        </w:rPr>
      </w:pPr>
      <w:r w:rsidRPr="00004A89">
        <w:rPr>
          <w:rFonts w:ascii="Calibri" w:hAnsi="Calibri"/>
          <w:sz w:val="22"/>
          <w:szCs w:val="22"/>
        </w:rPr>
        <w:t>1. Lékaři</w:t>
      </w:r>
      <w:r>
        <w:rPr>
          <w:rFonts w:ascii="Calibri" w:hAnsi="Calibri"/>
          <w:sz w:val="22"/>
          <w:szCs w:val="22"/>
        </w:rPr>
        <w:t xml:space="preserve"> (Symbol L1, L2, L3)</w:t>
      </w:r>
      <w:r w:rsidR="006448F1">
        <w:rPr>
          <w:rFonts w:ascii="Calibri" w:hAnsi="Calibri"/>
          <w:sz w:val="22"/>
          <w:szCs w:val="22"/>
        </w:rPr>
        <w:t xml:space="preserve"> </w:t>
      </w:r>
    </w:p>
    <w:tbl>
      <w:tblPr>
        <w:tblW w:w="0" w:type="auto"/>
        <w:tblLayout w:type="fixed"/>
        <w:tblCellMar>
          <w:left w:w="70" w:type="dxa"/>
          <w:right w:w="70" w:type="dxa"/>
        </w:tblCellMar>
        <w:tblLook w:val="0000"/>
      </w:tblPr>
      <w:tblGrid>
        <w:gridCol w:w="1535"/>
        <w:gridCol w:w="1512"/>
        <w:gridCol w:w="851"/>
        <w:gridCol w:w="1701"/>
        <w:gridCol w:w="1842"/>
        <w:gridCol w:w="1771"/>
      </w:tblGrid>
      <w:tr w:rsidR="00FD368B" w:rsidRPr="00004A89" w:rsidTr="00094C06">
        <w:trPr>
          <w:trHeight w:val="383"/>
        </w:trPr>
        <w:tc>
          <w:tcPr>
            <w:tcW w:w="1535" w:type="dxa"/>
            <w:tcBorders>
              <w:top w:val="single" w:sz="6" w:space="0" w:color="auto"/>
              <w:lef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funkce</w:t>
            </w:r>
          </w:p>
        </w:tc>
        <w:tc>
          <w:tcPr>
            <w:tcW w:w="5906" w:type="dxa"/>
            <w:gridSpan w:val="4"/>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minimální požadovaná kvalifikace</w:t>
            </w:r>
          </w:p>
        </w:tc>
        <w:tc>
          <w:tcPr>
            <w:tcW w:w="1771" w:type="dxa"/>
            <w:tcBorders>
              <w:top w:val="single" w:sz="6" w:space="0" w:color="auto"/>
              <w:left w:val="nil"/>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nezbytný čas</w:t>
            </w:r>
          </w:p>
        </w:tc>
      </w:tr>
      <w:tr w:rsidR="00FD368B" w:rsidRPr="00004A89" w:rsidTr="00094C06">
        <w:trPr>
          <w:trHeight w:val="359"/>
        </w:trPr>
        <w:tc>
          <w:tcPr>
            <w:tcW w:w="1535" w:type="dxa"/>
            <w:tcBorders>
              <w:left w:val="single" w:sz="6" w:space="0" w:color="auto"/>
              <w:bottom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(vyšetřující, ....)</w:t>
            </w:r>
          </w:p>
        </w:tc>
        <w:tc>
          <w:tcPr>
            <w:tcW w:w="151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Pr>
                <w:rFonts w:ascii="Calibri" w:hAnsi="Calibri"/>
                <w:sz w:val="22"/>
                <w:szCs w:val="22"/>
              </w:rPr>
              <w:t>symbol</w:t>
            </w:r>
          </w:p>
        </w:tc>
        <w:tc>
          <w:tcPr>
            <w:tcW w:w="85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praxe</w:t>
            </w:r>
          </w:p>
        </w:tc>
        <w:tc>
          <w:tcPr>
            <w:tcW w:w="170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mzdový index</w:t>
            </w:r>
          </w:p>
        </w:tc>
        <w:tc>
          <w:tcPr>
            <w:tcW w:w="184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další požadavky</w:t>
            </w:r>
          </w:p>
        </w:tc>
        <w:tc>
          <w:tcPr>
            <w:tcW w:w="1771" w:type="dxa"/>
            <w:tcBorders>
              <w:left w:val="nil"/>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v minutách</w:t>
            </w:r>
          </w:p>
        </w:tc>
      </w:tr>
      <w:tr w:rsidR="00FD368B" w:rsidRPr="00004A89" w:rsidTr="00094C06">
        <w:tc>
          <w:tcPr>
            <w:tcW w:w="1535" w:type="dxa"/>
            <w:tcBorders>
              <w:left w:val="single" w:sz="6" w:space="0" w:color="auto"/>
              <w:bottom w:val="single" w:sz="6" w:space="0" w:color="auto"/>
              <w:right w:val="single" w:sz="6" w:space="0" w:color="auto"/>
            </w:tcBorders>
          </w:tcPr>
          <w:p w:rsidR="00FD368B" w:rsidRPr="006448F1" w:rsidRDefault="009D5F81" w:rsidP="00094C06">
            <w:pPr>
              <w:spacing w:after="0" w:line="240" w:lineRule="auto"/>
              <w:jc w:val="center"/>
              <w:rPr>
                <w:rFonts w:ascii="Calibri" w:hAnsi="Calibri"/>
                <w:sz w:val="18"/>
                <w:szCs w:val="18"/>
              </w:rPr>
            </w:pPr>
            <w:r>
              <w:rPr>
                <w:rFonts w:ascii="Calibri" w:hAnsi="Calibri"/>
                <w:sz w:val="18"/>
                <w:szCs w:val="18"/>
              </w:rPr>
              <w:t xml:space="preserve">Psychiatr </w:t>
            </w:r>
          </w:p>
        </w:tc>
        <w:tc>
          <w:tcPr>
            <w:tcW w:w="1512" w:type="dxa"/>
            <w:tcBorders>
              <w:left w:val="single" w:sz="6" w:space="0" w:color="auto"/>
              <w:bottom w:val="single" w:sz="6" w:space="0" w:color="auto"/>
              <w:right w:val="single" w:sz="6" w:space="0" w:color="auto"/>
            </w:tcBorders>
          </w:tcPr>
          <w:p w:rsidR="00FD368B" w:rsidRPr="00004A89" w:rsidRDefault="00374B2E" w:rsidP="00094C06">
            <w:pPr>
              <w:spacing w:after="0" w:line="240" w:lineRule="auto"/>
              <w:jc w:val="center"/>
              <w:rPr>
                <w:rFonts w:ascii="Calibri" w:hAnsi="Calibri"/>
                <w:sz w:val="22"/>
                <w:szCs w:val="22"/>
              </w:rPr>
            </w:pPr>
            <w:r>
              <w:rPr>
                <w:rFonts w:ascii="Calibri" w:hAnsi="Calibri"/>
                <w:sz w:val="22"/>
                <w:szCs w:val="22"/>
              </w:rPr>
              <w:t>L</w:t>
            </w:r>
            <w:r w:rsidR="009D5F81">
              <w:rPr>
                <w:rFonts w:ascii="Calibri" w:hAnsi="Calibri"/>
                <w:sz w:val="22"/>
                <w:szCs w:val="22"/>
              </w:rPr>
              <w:t>3</w:t>
            </w:r>
          </w:p>
        </w:tc>
        <w:tc>
          <w:tcPr>
            <w:tcW w:w="851"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01"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842"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71" w:type="dxa"/>
            <w:tcBorders>
              <w:left w:val="single" w:sz="6" w:space="0" w:color="auto"/>
              <w:bottom w:val="single" w:sz="6" w:space="0" w:color="auto"/>
              <w:right w:val="single" w:sz="6" w:space="0" w:color="auto"/>
            </w:tcBorders>
          </w:tcPr>
          <w:p w:rsidR="00FD368B" w:rsidRPr="008F2023" w:rsidRDefault="005F532B" w:rsidP="008F2023">
            <w:pPr>
              <w:spacing w:after="0" w:line="240" w:lineRule="auto"/>
              <w:jc w:val="center"/>
              <w:rPr>
                <w:rFonts w:ascii="Calibri" w:hAnsi="Calibri"/>
                <w:sz w:val="22"/>
                <w:szCs w:val="22"/>
              </w:rPr>
            </w:pPr>
            <w:r w:rsidRPr="008F2023">
              <w:rPr>
                <w:rFonts w:ascii="Calibri" w:hAnsi="Calibri"/>
                <w:sz w:val="22"/>
                <w:szCs w:val="22"/>
              </w:rPr>
              <w:t>4</w:t>
            </w:r>
            <w:r w:rsidR="008F2023" w:rsidRPr="008F2023">
              <w:rPr>
                <w:rFonts w:ascii="Calibri" w:hAnsi="Calibri"/>
                <w:sz w:val="22"/>
                <w:szCs w:val="22"/>
              </w:rPr>
              <w:t>5</w:t>
            </w:r>
          </w:p>
        </w:tc>
      </w:tr>
      <w:tr w:rsidR="006C68CB" w:rsidRPr="00004A89" w:rsidTr="00036A5E">
        <w:tc>
          <w:tcPr>
            <w:tcW w:w="1535" w:type="dxa"/>
            <w:tcBorders>
              <w:top w:val="single" w:sz="6" w:space="0" w:color="auto"/>
              <w:left w:val="single" w:sz="6" w:space="0" w:color="auto"/>
              <w:bottom w:val="single" w:sz="6" w:space="0" w:color="auto"/>
              <w:right w:val="single" w:sz="6" w:space="0" w:color="auto"/>
            </w:tcBorders>
          </w:tcPr>
          <w:p w:rsidR="006C68CB" w:rsidRPr="006448F1" w:rsidRDefault="006C68CB" w:rsidP="00036A5E">
            <w:pPr>
              <w:spacing w:after="0" w:line="240" w:lineRule="auto"/>
              <w:jc w:val="center"/>
              <w:rPr>
                <w:rFonts w:ascii="Calibri" w:hAnsi="Calibri"/>
                <w:sz w:val="18"/>
                <w:szCs w:val="18"/>
              </w:rPr>
            </w:pPr>
          </w:p>
        </w:tc>
        <w:tc>
          <w:tcPr>
            <w:tcW w:w="1512" w:type="dxa"/>
            <w:tcBorders>
              <w:top w:val="single" w:sz="6" w:space="0" w:color="auto"/>
              <w:left w:val="single" w:sz="6" w:space="0" w:color="auto"/>
              <w:bottom w:val="single" w:sz="6" w:space="0" w:color="auto"/>
              <w:right w:val="single" w:sz="6" w:space="0" w:color="auto"/>
            </w:tcBorders>
          </w:tcPr>
          <w:p w:rsidR="006C68CB" w:rsidRPr="00004A89" w:rsidRDefault="009D5F81" w:rsidP="00036A5E">
            <w:pPr>
              <w:spacing w:after="0" w:line="240" w:lineRule="auto"/>
              <w:jc w:val="center"/>
              <w:rPr>
                <w:rFonts w:ascii="Calibri" w:hAnsi="Calibri"/>
                <w:sz w:val="22"/>
                <w:szCs w:val="22"/>
              </w:rPr>
            </w:pPr>
            <w:r>
              <w:rPr>
                <w:rFonts w:ascii="Calibri" w:hAnsi="Calibri"/>
                <w:sz w:val="22"/>
                <w:szCs w:val="22"/>
              </w:rPr>
              <w:t>L2</w:t>
            </w:r>
          </w:p>
        </w:tc>
        <w:tc>
          <w:tcPr>
            <w:tcW w:w="851" w:type="dxa"/>
            <w:tcBorders>
              <w:top w:val="single" w:sz="6" w:space="0" w:color="auto"/>
              <w:left w:val="single" w:sz="6" w:space="0" w:color="auto"/>
              <w:bottom w:val="single" w:sz="6" w:space="0" w:color="auto"/>
              <w:right w:val="single" w:sz="6" w:space="0" w:color="auto"/>
            </w:tcBorders>
          </w:tcPr>
          <w:p w:rsidR="006C68CB" w:rsidRPr="00004A89" w:rsidRDefault="006C68CB" w:rsidP="00036A5E">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rsidR="006C68CB" w:rsidRPr="00004A89" w:rsidRDefault="006C68CB" w:rsidP="00036A5E">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rsidR="006C68CB" w:rsidRPr="00004A89" w:rsidRDefault="006C68CB" w:rsidP="00036A5E">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rsidR="006C68CB" w:rsidRPr="00004A89" w:rsidRDefault="00C56D95" w:rsidP="00036A5E">
            <w:pPr>
              <w:spacing w:after="0" w:line="240" w:lineRule="auto"/>
              <w:jc w:val="center"/>
              <w:rPr>
                <w:rFonts w:ascii="Calibri" w:hAnsi="Calibri"/>
                <w:sz w:val="22"/>
                <w:szCs w:val="22"/>
              </w:rPr>
            </w:pPr>
            <w:r>
              <w:rPr>
                <w:rFonts w:ascii="Calibri" w:hAnsi="Calibri"/>
                <w:sz w:val="22"/>
                <w:szCs w:val="22"/>
              </w:rPr>
              <w:t>0</w:t>
            </w:r>
          </w:p>
        </w:tc>
      </w:tr>
      <w:tr w:rsidR="00FD368B" w:rsidRPr="00004A89" w:rsidTr="00094C06">
        <w:tc>
          <w:tcPr>
            <w:tcW w:w="1535" w:type="dxa"/>
            <w:tcBorders>
              <w:top w:val="single" w:sz="6" w:space="0" w:color="auto"/>
              <w:left w:val="single" w:sz="6" w:space="0" w:color="auto"/>
              <w:bottom w:val="single" w:sz="6" w:space="0" w:color="auto"/>
              <w:right w:val="single" w:sz="6" w:space="0" w:color="auto"/>
            </w:tcBorders>
          </w:tcPr>
          <w:p w:rsidR="00FD368B" w:rsidRPr="006448F1" w:rsidRDefault="00FD368B" w:rsidP="00094C06">
            <w:pPr>
              <w:spacing w:after="0" w:line="240" w:lineRule="auto"/>
              <w:jc w:val="center"/>
              <w:rPr>
                <w:rFonts w:ascii="Calibri" w:hAnsi="Calibri"/>
                <w:sz w:val="18"/>
                <w:szCs w:val="18"/>
              </w:rPr>
            </w:pPr>
          </w:p>
        </w:tc>
        <w:tc>
          <w:tcPr>
            <w:tcW w:w="151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85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r>
      <w:tr w:rsidR="006448F1" w:rsidRPr="00004A89" w:rsidTr="006448F1">
        <w:tc>
          <w:tcPr>
            <w:tcW w:w="1535" w:type="dxa"/>
            <w:tcBorders>
              <w:top w:val="single" w:sz="6" w:space="0" w:color="auto"/>
              <w:left w:val="single" w:sz="6" w:space="0" w:color="auto"/>
              <w:bottom w:val="single" w:sz="6" w:space="0" w:color="auto"/>
              <w:right w:val="single" w:sz="6" w:space="0" w:color="auto"/>
            </w:tcBorders>
          </w:tcPr>
          <w:p w:rsidR="006448F1" w:rsidRPr="006448F1" w:rsidRDefault="006448F1" w:rsidP="00460F62">
            <w:pPr>
              <w:spacing w:after="0" w:line="240" w:lineRule="auto"/>
              <w:jc w:val="center"/>
              <w:rPr>
                <w:rFonts w:ascii="Calibri" w:hAnsi="Calibri"/>
                <w:sz w:val="18"/>
                <w:szCs w:val="18"/>
              </w:rPr>
            </w:pPr>
          </w:p>
        </w:tc>
        <w:tc>
          <w:tcPr>
            <w:tcW w:w="1512" w:type="dxa"/>
            <w:tcBorders>
              <w:top w:val="single" w:sz="6" w:space="0" w:color="auto"/>
              <w:left w:val="single" w:sz="6" w:space="0" w:color="auto"/>
              <w:bottom w:val="single" w:sz="6" w:space="0" w:color="auto"/>
              <w:right w:val="single" w:sz="6" w:space="0" w:color="auto"/>
            </w:tcBorders>
          </w:tcPr>
          <w:p w:rsidR="006448F1" w:rsidRPr="00004A89" w:rsidRDefault="006448F1" w:rsidP="00460F62">
            <w:pPr>
              <w:spacing w:after="0" w:line="240" w:lineRule="auto"/>
              <w:jc w:val="center"/>
              <w:rPr>
                <w:rFonts w:ascii="Calibri" w:hAnsi="Calibri"/>
                <w:sz w:val="22"/>
                <w:szCs w:val="22"/>
              </w:rPr>
            </w:pPr>
          </w:p>
        </w:tc>
        <w:tc>
          <w:tcPr>
            <w:tcW w:w="851" w:type="dxa"/>
            <w:tcBorders>
              <w:top w:val="single" w:sz="6" w:space="0" w:color="auto"/>
              <w:left w:val="single" w:sz="6" w:space="0" w:color="auto"/>
              <w:bottom w:val="single" w:sz="6" w:space="0" w:color="auto"/>
              <w:right w:val="single" w:sz="6" w:space="0" w:color="auto"/>
            </w:tcBorders>
          </w:tcPr>
          <w:p w:rsidR="006448F1" w:rsidRPr="00004A89" w:rsidRDefault="006448F1" w:rsidP="00460F62">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rsidR="006448F1" w:rsidRPr="00004A89" w:rsidRDefault="006448F1" w:rsidP="00460F62">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rsidR="006448F1" w:rsidRPr="00004A89" w:rsidRDefault="006448F1" w:rsidP="00460F62">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rsidR="006448F1" w:rsidRPr="00004A89" w:rsidRDefault="006448F1" w:rsidP="00460F62">
            <w:pPr>
              <w:spacing w:after="0" w:line="240" w:lineRule="auto"/>
              <w:jc w:val="center"/>
              <w:rPr>
                <w:rFonts w:ascii="Calibri" w:hAnsi="Calibri"/>
                <w:sz w:val="22"/>
                <w:szCs w:val="22"/>
              </w:rPr>
            </w:pPr>
          </w:p>
        </w:tc>
      </w:tr>
    </w:tbl>
    <w:p w:rsidR="00A7303E" w:rsidRDefault="00A7303E" w:rsidP="00FD368B">
      <w:pPr>
        <w:spacing w:after="200" w:line="240" w:lineRule="auto"/>
        <w:ind w:right="0"/>
        <w:rPr>
          <w:rFonts w:ascii="Calibri" w:hAnsi="Calibri"/>
          <w:sz w:val="22"/>
          <w:szCs w:val="22"/>
        </w:rPr>
      </w:pPr>
    </w:p>
    <w:p w:rsidR="00FD368B" w:rsidRDefault="00FD368B" w:rsidP="00FD368B">
      <w:pPr>
        <w:spacing w:after="200" w:line="240" w:lineRule="auto"/>
        <w:ind w:right="0"/>
        <w:rPr>
          <w:rFonts w:ascii="Calibri" w:hAnsi="Calibri"/>
          <w:sz w:val="22"/>
          <w:szCs w:val="22"/>
        </w:rPr>
      </w:pPr>
      <w:r w:rsidRPr="00004A89">
        <w:rPr>
          <w:rFonts w:ascii="Calibri" w:hAnsi="Calibri"/>
          <w:sz w:val="22"/>
          <w:szCs w:val="22"/>
        </w:rPr>
        <w:t>2. Jiní zdravotničtí pracovníci a jiní odborní pracovníci s vysokoškolským vzděláním</w:t>
      </w:r>
      <w:r>
        <w:rPr>
          <w:rFonts w:ascii="Calibri" w:hAnsi="Calibri"/>
          <w:sz w:val="22"/>
          <w:szCs w:val="22"/>
        </w:rPr>
        <w:t xml:space="preserve">: </w:t>
      </w:r>
    </w:p>
    <w:p w:rsidR="00FD368B" w:rsidRPr="00EA5FC2" w:rsidRDefault="00FD368B" w:rsidP="00FD368B">
      <w:pPr>
        <w:numPr>
          <w:ilvl w:val="0"/>
          <w:numId w:val="27"/>
        </w:numPr>
        <w:spacing w:after="200" w:line="240" w:lineRule="auto"/>
        <w:ind w:right="0"/>
        <w:rPr>
          <w:rFonts w:ascii="Calibri" w:hAnsi="Calibri"/>
          <w:sz w:val="22"/>
          <w:szCs w:val="22"/>
        </w:rPr>
      </w:pPr>
      <w:r>
        <w:rPr>
          <w:rFonts w:ascii="Calibri" w:hAnsi="Calibri"/>
          <w:sz w:val="22"/>
          <w:szCs w:val="22"/>
        </w:rPr>
        <w:t xml:space="preserve">VNP (nelékařský zdravotnický pracovník s vysokoškolským vzděláním) - klinický psycholog, klinický logoped, zrakový terapeut a v případě fyzioterapeuta i bez vysokoškolského vzdělání, popř. s vyšším odborným vzděláním - Symbol K1, K2, K3 </w:t>
      </w:r>
    </w:p>
    <w:tbl>
      <w:tblPr>
        <w:tblW w:w="0" w:type="auto"/>
        <w:tblLayout w:type="fixed"/>
        <w:tblCellMar>
          <w:left w:w="70" w:type="dxa"/>
          <w:right w:w="70" w:type="dxa"/>
        </w:tblCellMar>
        <w:tblLook w:val="0000"/>
      </w:tblPr>
      <w:tblGrid>
        <w:gridCol w:w="1535"/>
        <w:gridCol w:w="1512"/>
        <w:gridCol w:w="851"/>
        <w:gridCol w:w="1701"/>
        <w:gridCol w:w="1842"/>
        <w:gridCol w:w="1771"/>
      </w:tblGrid>
      <w:tr w:rsidR="00FD368B" w:rsidRPr="00004A89" w:rsidTr="00094C06">
        <w:trPr>
          <w:trHeight w:val="383"/>
        </w:trPr>
        <w:tc>
          <w:tcPr>
            <w:tcW w:w="1535" w:type="dxa"/>
            <w:tcBorders>
              <w:top w:val="single" w:sz="6" w:space="0" w:color="auto"/>
              <w:lef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funkce</w:t>
            </w:r>
          </w:p>
        </w:tc>
        <w:tc>
          <w:tcPr>
            <w:tcW w:w="5906" w:type="dxa"/>
            <w:gridSpan w:val="4"/>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minimální požadovaná kvalifikace</w:t>
            </w:r>
          </w:p>
        </w:tc>
        <w:tc>
          <w:tcPr>
            <w:tcW w:w="1771" w:type="dxa"/>
            <w:tcBorders>
              <w:top w:val="single" w:sz="6" w:space="0" w:color="auto"/>
              <w:left w:val="nil"/>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nezbytný čas</w:t>
            </w:r>
          </w:p>
        </w:tc>
      </w:tr>
      <w:tr w:rsidR="00FD368B" w:rsidRPr="00004A89" w:rsidTr="00094C06">
        <w:trPr>
          <w:trHeight w:val="359"/>
        </w:trPr>
        <w:tc>
          <w:tcPr>
            <w:tcW w:w="1535" w:type="dxa"/>
            <w:tcBorders>
              <w:left w:val="single" w:sz="6" w:space="0" w:color="auto"/>
              <w:bottom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51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Pr>
                <w:rFonts w:ascii="Calibri" w:hAnsi="Calibri"/>
                <w:sz w:val="22"/>
                <w:szCs w:val="22"/>
              </w:rPr>
              <w:t>symbol</w:t>
            </w:r>
          </w:p>
        </w:tc>
        <w:tc>
          <w:tcPr>
            <w:tcW w:w="85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praxe</w:t>
            </w:r>
          </w:p>
        </w:tc>
        <w:tc>
          <w:tcPr>
            <w:tcW w:w="170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mzdový index</w:t>
            </w:r>
          </w:p>
        </w:tc>
        <w:tc>
          <w:tcPr>
            <w:tcW w:w="184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další požadavky</w:t>
            </w:r>
          </w:p>
        </w:tc>
        <w:tc>
          <w:tcPr>
            <w:tcW w:w="1771" w:type="dxa"/>
            <w:tcBorders>
              <w:left w:val="nil"/>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v minutách</w:t>
            </w:r>
          </w:p>
        </w:tc>
      </w:tr>
      <w:tr w:rsidR="00CA237F" w:rsidRPr="00004A89" w:rsidTr="00094C06">
        <w:tc>
          <w:tcPr>
            <w:tcW w:w="1535" w:type="dxa"/>
            <w:tcBorders>
              <w:left w:val="single" w:sz="6" w:space="0" w:color="auto"/>
              <w:bottom w:val="single" w:sz="6" w:space="0" w:color="auto"/>
              <w:right w:val="single" w:sz="6" w:space="0" w:color="auto"/>
            </w:tcBorders>
          </w:tcPr>
          <w:p w:rsidR="00CA237F" w:rsidRPr="00004A89" w:rsidRDefault="009F5CF5" w:rsidP="00094C06">
            <w:pPr>
              <w:spacing w:after="0" w:line="240" w:lineRule="auto"/>
              <w:jc w:val="center"/>
              <w:rPr>
                <w:rFonts w:ascii="Calibri" w:hAnsi="Calibri"/>
                <w:sz w:val="22"/>
                <w:szCs w:val="22"/>
              </w:rPr>
            </w:pPr>
            <w:r>
              <w:rPr>
                <w:rFonts w:ascii="Calibri" w:hAnsi="Calibri"/>
                <w:sz w:val="22"/>
                <w:szCs w:val="22"/>
              </w:rPr>
              <w:t>Klinický psycholog</w:t>
            </w:r>
          </w:p>
        </w:tc>
        <w:tc>
          <w:tcPr>
            <w:tcW w:w="1512" w:type="dxa"/>
            <w:tcBorders>
              <w:left w:val="single" w:sz="6" w:space="0" w:color="auto"/>
              <w:bottom w:val="single" w:sz="6" w:space="0" w:color="auto"/>
              <w:right w:val="single" w:sz="6" w:space="0" w:color="auto"/>
            </w:tcBorders>
          </w:tcPr>
          <w:p w:rsidR="00CA237F" w:rsidRDefault="00CA237F" w:rsidP="00094C06">
            <w:pPr>
              <w:spacing w:after="0" w:line="240" w:lineRule="auto"/>
              <w:jc w:val="center"/>
              <w:rPr>
                <w:rFonts w:ascii="Calibri" w:hAnsi="Calibri"/>
                <w:sz w:val="22"/>
                <w:szCs w:val="22"/>
              </w:rPr>
            </w:pPr>
            <w:r>
              <w:rPr>
                <w:rFonts w:ascii="Calibri" w:hAnsi="Calibri"/>
                <w:sz w:val="22"/>
                <w:szCs w:val="22"/>
              </w:rPr>
              <w:t>K3</w:t>
            </w:r>
          </w:p>
        </w:tc>
        <w:tc>
          <w:tcPr>
            <w:tcW w:w="851" w:type="dxa"/>
            <w:tcBorders>
              <w:left w:val="single" w:sz="6" w:space="0" w:color="auto"/>
              <w:bottom w:val="single" w:sz="6" w:space="0" w:color="auto"/>
              <w:right w:val="single" w:sz="6" w:space="0" w:color="auto"/>
            </w:tcBorders>
          </w:tcPr>
          <w:p w:rsidR="00CA237F" w:rsidRPr="00004A89" w:rsidRDefault="00CA237F" w:rsidP="00094C06">
            <w:pPr>
              <w:spacing w:after="0" w:line="240" w:lineRule="auto"/>
              <w:jc w:val="center"/>
              <w:rPr>
                <w:rFonts w:ascii="Calibri" w:hAnsi="Calibri"/>
                <w:sz w:val="22"/>
                <w:szCs w:val="22"/>
              </w:rPr>
            </w:pPr>
          </w:p>
        </w:tc>
        <w:tc>
          <w:tcPr>
            <w:tcW w:w="1701" w:type="dxa"/>
            <w:tcBorders>
              <w:left w:val="single" w:sz="6" w:space="0" w:color="auto"/>
              <w:bottom w:val="single" w:sz="6" w:space="0" w:color="auto"/>
              <w:right w:val="single" w:sz="6" w:space="0" w:color="auto"/>
            </w:tcBorders>
          </w:tcPr>
          <w:p w:rsidR="00CA237F" w:rsidRPr="00004A89" w:rsidRDefault="00CA237F" w:rsidP="00094C06">
            <w:pPr>
              <w:spacing w:after="0" w:line="240" w:lineRule="auto"/>
              <w:jc w:val="center"/>
              <w:rPr>
                <w:rFonts w:ascii="Calibri" w:hAnsi="Calibri"/>
                <w:sz w:val="22"/>
                <w:szCs w:val="22"/>
              </w:rPr>
            </w:pPr>
          </w:p>
        </w:tc>
        <w:tc>
          <w:tcPr>
            <w:tcW w:w="1842" w:type="dxa"/>
            <w:tcBorders>
              <w:left w:val="single" w:sz="6" w:space="0" w:color="auto"/>
              <w:bottom w:val="single" w:sz="6" w:space="0" w:color="auto"/>
              <w:right w:val="single" w:sz="6" w:space="0" w:color="auto"/>
            </w:tcBorders>
          </w:tcPr>
          <w:p w:rsidR="00CA237F" w:rsidRPr="00004A89" w:rsidRDefault="009F5CF5" w:rsidP="00094C06">
            <w:pPr>
              <w:spacing w:after="0" w:line="240" w:lineRule="auto"/>
              <w:jc w:val="center"/>
              <w:rPr>
                <w:rFonts w:ascii="Calibri" w:hAnsi="Calibri"/>
                <w:sz w:val="22"/>
                <w:szCs w:val="22"/>
              </w:rPr>
            </w:pPr>
            <w:r>
              <w:rPr>
                <w:rFonts w:ascii="Calibri" w:hAnsi="Calibri"/>
                <w:sz w:val="22"/>
                <w:szCs w:val="22"/>
              </w:rPr>
              <w:t>Funkční specializace v systematické psychoterapii</w:t>
            </w:r>
          </w:p>
        </w:tc>
        <w:tc>
          <w:tcPr>
            <w:tcW w:w="1771" w:type="dxa"/>
            <w:tcBorders>
              <w:left w:val="single" w:sz="6" w:space="0" w:color="auto"/>
              <w:bottom w:val="single" w:sz="6" w:space="0" w:color="auto"/>
              <w:right w:val="single" w:sz="6" w:space="0" w:color="auto"/>
            </w:tcBorders>
          </w:tcPr>
          <w:p w:rsidR="00CA237F" w:rsidRPr="008F2023" w:rsidRDefault="008F2023" w:rsidP="00094C06">
            <w:pPr>
              <w:spacing w:after="0" w:line="240" w:lineRule="auto"/>
              <w:jc w:val="center"/>
              <w:rPr>
                <w:rFonts w:ascii="Calibri" w:hAnsi="Calibri"/>
                <w:sz w:val="22"/>
                <w:szCs w:val="22"/>
              </w:rPr>
            </w:pPr>
            <w:r w:rsidRPr="008F2023">
              <w:rPr>
                <w:rFonts w:ascii="Calibri" w:hAnsi="Calibri"/>
                <w:sz w:val="22"/>
                <w:szCs w:val="22"/>
              </w:rPr>
              <w:t>30</w:t>
            </w:r>
          </w:p>
        </w:tc>
      </w:tr>
      <w:tr w:rsidR="00FD368B" w:rsidRPr="00004A89" w:rsidTr="00094C06">
        <w:tc>
          <w:tcPr>
            <w:tcW w:w="1535"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512" w:type="dxa"/>
            <w:tcBorders>
              <w:left w:val="single" w:sz="6" w:space="0" w:color="auto"/>
              <w:bottom w:val="single" w:sz="6" w:space="0" w:color="auto"/>
              <w:right w:val="single" w:sz="6" w:space="0" w:color="auto"/>
            </w:tcBorders>
          </w:tcPr>
          <w:p w:rsidR="00FD368B" w:rsidRPr="00004A89" w:rsidRDefault="00374B2E" w:rsidP="00CA237F">
            <w:pPr>
              <w:spacing w:after="0" w:line="240" w:lineRule="auto"/>
              <w:jc w:val="center"/>
              <w:rPr>
                <w:rFonts w:ascii="Calibri" w:hAnsi="Calibri"/>
                <w:sz w:val="22"/>
                <w:szCs w:val="22"/>
              </w:rPr>
            </w:pPr>
            <w:r>
              <w:rPr>
                <w:rFonts w:ascii="Calibri" w:hAnsi="Calibri"/>
                <w:sz w:val="22"/>
                <w:szCs w:val="22"/>
              </w:rPr>
              <w:t>K</w:t>
            </w:r>
            <w:r w:rsidR="00CA237F">
              <w:rPr>
                <w:rFonts w:ascii="Calibri" w:hAnsi="Calibri"/>
                <w:sz w:val="22"/>
                <w:szCs w:val="22"/>
              </w:rPr>
              <w:t>2</w:t>
            </w:r>
          </w:p>
        </w:tc>
        <w:tc>
          <w:tcPr>
            <w:tcW w:w="851"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01"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842"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71" w:type="dxa"/>
            <w:tcBorders>
              <w:left w:val="single" w:sz="6" w:space="0" w:color="auto"/>
              <w:bottom w:val="single" w:sz="6" w:space="0" w:color="auto"/>
              <w:right w:val="single" w:sz="6" w:space="0" w:color="auto"/>
            </w:tcBorders>
          </w:tcPr>
          <w:p w:rsidR="00FD368B" w:rsidRPr="00004A89" w:rsidRDefault="00CA237F" w:rsidP="00094C06">
            <w:pPr>
              <w:spacing w:after="0" w:line="240" w:lineRule="auto"/>
              <w:jc w:val="center"/>
              <w:rPr>
                <w:rFonts w:ascii="Calibri" w:hAnsi="Calibri"/>
                <w:sz w:val="22"/>
                <w:szCs w:val="22"/>
              </w:rPr>
            </w:pPr>
            <w:r>
              <w:rPr>
                <w:rFonts w:ascii="Calibri" w:hAnsi="Calibri"/>
                <w:sz w:val="22"/>
                <w:szCs w:val="22"/>
              </w:rPr>
              <w:t>0</w:t>
            </w:r>
          </w:p>
        </w:tc>
      </w:tr>
    </w:tbl>
    <w:p w:rsidR="00CA237F" w:rsidRDefault="00CA237F" w:rsidP="00CA237F">
      <w:pPr>
        <w:spacing w:after="200" w:line="240" w:lineRule="auto"/>
        <w:ind w:left="720" w:right="0"/>
        <w:rPr>
          <w:rFonts w:ascii="Calibri" w:hAnsi="Calibri"/>
          <w:sz w:val="22"/>
          <w:szCs w:val="22"/>
        </w:rPr>
      </w:pPr>
    </w:p>
    <w:p w:rsidR="00FD368B" w:rsidRPr="00272F52" w:rsidRDefault="00FD368B" w:rsidP="00FD368B">
      <w:pPr>
        <w:numPr>
          <w:ilvl w:val="0"/>
          <w:numId w:val="27"/>
        </w:numPr>
        <w:spacing w:after="200" w:line="240" w:lineRule="auto"/>
        <w:ind w:right="0"/>
        <w:rPr>
          <w:rFonts w:ascii="Calibri" w:hAnsi="Calibri"/>
          <w:sz w:val="22"/>
          <w:szCs w:val="22"/>
        </w:rPr>
      </w:pPr>
      <w:r>
        <w:rPr>
          <w:rFonts w:ascii="Calibri" w:hAnsi="Calibri"/>
          <w:sz w:val="22"/>
          <w:szCs w:val="22"/>
        </w:rPr>
        <w:t xml:space="preserve">JOP (jiný vysokoškolsky vzdělaný pracovník ve zdravotnictví) - Symbol J1, J2 </w:t>
      </w:r>
    </w:p>
    <w:tbl>
      <w:tblPr>
        <w:tblW w:w="0" w:type="auto"/>
        <w:tblLayout w:type="fixed"/>
        <w:tblCellMar>
          <w:left w:w="70" w:type="dxa"/>
          <w:right w:w="70" w:type="dxa"/>
        </w:tblCellMar>
        <w:tblLook w:val="0000"/>
      </w:tblPr>
      <w:tblGrid>
        <w:gridCol w:w="1535"/>
        <w:gridCol w:w="1512"/>
        <w:gridCol w:w="851"/>
        <w:gridCol w:w="1701"/>
        <w:gridCol w:w="1842"/>
        <w:gridCol w:w="1771"/>
      </w:tblGrid>
      <w:tr w:rsidR="00FD368B" w:rsidRPr="00004A89" w:rsidTr="00094C06">
        <w:trPr>
          <w:trHeight w:val="383"/>
        </w:trPr>
        <w:tc>
          <w:tcPr>
            <w:tcW w:w="1535" w:type="dxa"/>
            <w:tcBorders>
              <w:top w:val="single" w:sz="6" w:space="0" w:color="auto"/>
              <w:lef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funkce</w:t>
            </w:r>
          </w:p>
        </w:tc>
        <w:tc>
          <w:tcPr>
            <w:tcW w:w="5906" w:type="dxa"/>
            <w:gridSpan w:val="4"/>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minimální požadovaná kvalifikace</w:t>
            </w:r>
          </w:p>
        </w:tc>
        <w:tc>
          <w:tcPr>
            <w:tcW w:w="1771" w:type="dxa"/>
            <w:tcBorders>
              <w:top w:val="single" w:sz="6" w:space="0" w:color="auto"/>
              <w:left w:val="nil"/>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nezbytný čas</w:t>
            </w:r>
          </w:p>
        </w:tc>
      </w:tr>
      <w:tr w:rsidR="00FD368B" w:rsidRPr="00004A89" w:rsidTr="00094C06">
        <w:trPr>
          <w:trHeight w:val="359"/>
        </w:trPr>
        <w:tc>
          <w:tcPr>
            <w:tcW w:w="1535" w:type="dxa"/>
            <w:tcBorders>
              <w:left w:val="single" w:sz="6" w:space="0" w:color="auto"/>
              <w:bottom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51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Pr>
                <w:rFonts w:ascii="Calibri" w:hAnsi="Calibri"/>
                <w:sz w:val="22"/>
                <w:szCs w:val="22"/>
              </w:rPr>
              <w:t>symbol</w:t>
            </w:r>
          </w:p>
        </w:tc>
        <w:tc>
          <w:tcPr>
            <w:tcW w:w="85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praxe</w:t>
            </w:r>
          </w:p>
        </w:tc>
        <w:tc>
          <w:tcPr>
            <w:tcW w:w="170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mzdový index</w:t>
            </w:r>
          </w:p>
        </w:tc>
        <w:tc>
          <w:tcPr>
            <w:tcW w:w="184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další požadavky</w:t>
            </w:r>
          </w:p>
        </w:tc>
        <w:tc>
          <w:tcPr>
            <w:tcW w:w="1771" w:type="dxa"/>
            <w:tcBorders>
              <w:left w:val="nil"/>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v minutách</w:t>
            </w:r>
          </w:p>
        </w:tc>
      </w:tr>
      <w:tr w:rsidR="00FD368B" w:rsidRPr="00004A89" w:rsidTr="00094C06">
        <w:tc>
          <w:tcPr>
            <w:tcW w:w="1535"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512"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J</w:t>
            </w:r>
          </w:p>
        </w:tc>
        <w:tc>
          <w:tcPr>
            <w:tcW w:w="851"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01"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842"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71"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r>
      <w:tr w:rsidR="00FD368B" w:rsidRPr="00004A89" w:rsidTr="00094C06">
        <w:tc>
          <w:tcPr>
            <w:tcW w:w="1535"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51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J</w:t>
            </w:r>
          </w:p>
        </w:tc>
        <w:tc>
          <w:tcPr>
            <w:tcW w:w="85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r>
    </w:tbl>
    <w:p w:rsidR="00FD368B" w:rsidRPr="00004A89" w:rsidRDefault="00FD368B" w:rsidP="00FD368B">
      <w:pPr>
        <w:spacing w:after="0" w:line="240" w:lineRule="auto"/>
        <w:rPr>
          <w:rFonts w:ascii="Calibri" w:hAnsi="Calibri"/>
          <w:sz w:val="22"/>
          <w:szCs w:val="22"/>
        </w:rPr>
      </w:pPr>
    </w:p>
    <w:p w:rsidR="00FD368B" w:rsidRPr="00004A89" w:rsidRDefault="00FD368B" w:rsidP="00FD368B">
      <w:pPr>
        <w:spacing w:after="200" w:line="240" w:lineRule="auto"/>
        <w:ind w:right="0"/>
        <w:rPr>
          <w:rFonts w:ascii="Calibri" w:hAnsi="Calibri"/>
          <w:sz w:val="22"/>
          <w:szCs w:val="22"/>
        </w:rPr>
      </w:pPr>
      <w:r w:rsidRPr="00004A89">
        <w:rPr>
          <w:rFonts w:ascii="Calibri" w:hAnsi="Calibri"/>
          <w:sz w:val="22"/>
          <w:szCs w:val="22"/>
        </w:rPr>
        <w:t>3. Ostatní zdravotničtí pracovníci</w:t>
      </w:r>
      <w:r>
        <w:rPr>
          <w:rFonts w:ascii="Calibri" w:hAnsi="Calibri"/>
          <w:sz w:val="22"/>
          <w:szCs w:val="22"/>
        </w:rPr>
        <w:t xml:space="preserve"> - NLZP (nelékařský zdravotnický pracovník) - Symbol S1, S2, S3, S4</w:t>
      </w:r>
    </w:p>
    <w:tbl>
      <w:tblPr>
        <w:tblW w:w="0" w:type="auto"/>
        <w:tblLayout w:type="fixed"/>
        <w:tblCellMar>
          <w:left w:w="70" w:type="dxa"/>
          <w:right w:w="70" w:type="dxa"/>
        </w:tblCellMar>
        <w:tblLook w:val="0000"/>
      </w:tblPr>
      <w:tblGrid>
        <w:gridCol w:w="1535"/>
        <w:gridCol w:w="1512"/>
        <w:gridCol w:w="851"/>
        <w:gridCol w:w="1701"/>
        <w:gridCol w:w="1842"/>
        <w:gridCol w:w="1771"/>
      </w:tblGrid>
      <w:tr w:rsidR="00FD368B" w:rsidRPr="00004A89" w:rsidTr="00094C06">
        <w:trPr>
          <w:trHeight w:val="383"/>
        </w:trPr>
        <w:tc>
          <w:tcPr>
            <w:tcW w:w="1535" w:type="dxa"/>
            <w:tcBorders>
              <w:top w:val="single" w:sz="6" w:space="0" w:color="auto"/>
              <w:lef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funkce</w:t>
            </w:r>
          </w:p>
        </w:tc>
        <w:tc>
          <w:tcPr>
            <w:tcW w:w="5906" w:type="dxa"/>
            <w:gridSpan w:val="4"/>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minimální požadovaná kvalifikace</w:t>
            </w:r>
          </w:p>
        </w:tc>
        <w:tc>
          <w:tcPr>
            <w:tcW w:w="1771" w:type="dxa"/>
            <w:tcBorders>
              <w:top w:val="single" w:sz="6" w:space="0" w:color="auto"/>
              <w:left w:val="nil"/>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nezbytný čas</w:t>
            </w:r>
          </w:p>
        </w:tc>
      </w:tr>
      <w:tr w:rsidR="00FD368B" w:rsidRPr="00004A89" w:rsidTr="00094C06">
        <w:trPr>
          <w:trHeight w:val="359"/>
        </w:trPr>
        <w:tc>
          <w:tcPr>
            <w:tcW w:w="1535" w:type="dxa"/>
            <w:tcBorders>
              <w:left w:val="single" w:sz="6" w:space="0" w:color="auto"/>
              <w:bottom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51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Pr>
                <w:rFonts w:ascii="Calibri" w:hAnsi="Calibri"/>
                <w:sz w:val="22"/>
                <w:szCs w:val="22"/>
              </w:rPr>
              <w:t>symbol</w:t>
            </w:r>
          </w:p>
        </w:tc>
        <w:tc>
          <w:tcPr>
            <w:tcW w:w="85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praxe</w:t>
            </w:r>
          </w:p>
        </w:tc>
        <w:tc>
          <w:tcPr>
            <w:tcW w:w="170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mzdový index</w:t>
            </w:r>
          </w:p>
        </w:tc>
        <w:tc>
          <w:tcPr>
            <w:tcW w:w="184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další požadavky</w:t>
            </w:r>
          </w:p>
        </w:tc>
        <w:tc>
          <w:tcPr>
            <w:tcW w:w="1771" w:type="dxa"/>
            <w:tcBorders>
              <w:left w:val="nil"/>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v minutách</w:t>
            </w:r>
          </w:p>
        </w:tc>
      </w:tr>
      <w:tr w:rsidR="00FD368B" w:rsidRPr="00004A89" w:rsidTr="00094C06">
        <w:tc>
          <w:tcPr>
            <w:tcW w:w="1535" w:type="dxa"/>
            <w:tcBorders>
              <w:left w:val="single" w:sz="6" w:space="0" w:color="auto"/>
              <w:bottom w:val="single" w:sz="6" w:space="0" w:color="auto"/>
              <w:right w:val="single" w:sz="6" w:space="0" w:color="auto"/>
            </w:tcBorders>
          </w:tcPr>
          <w:p w:rsidR="00FD368B" w:rsidRPr="00583D0E" w:rsidRDefault="009F5CF5" w:rsidP="006448F1">
            <w:pPr>
              <w:spacing w:after="0" w:line="240" w:lineRule="auto"/>
              <w:jc w:val="center"/>
              <w:rPr>
                <w:rFonts w:ascii="Calibri" w:hAnsi="Calibri"/>
                <w:sz w:val="18"/>
                <w:szCs w:val="18"/>
              </w:rPr>
            </w:pPr>
            <w:r>
              <w:rPr>
                <w:rFonts w:ascii="Calibri" w:hAnsi="Calibri"/>
                <w:sz w:val="18"/>
                <w:szCs w:val="18"/>
              </w:rPr>
              <w:t>Sestra pro péči v psychiatrii</w:t>
            </w:r>
          </w:p>
        </w:tc>
        <w:tc>
          <w:tcPr>
            <w:tcW w:w="1512"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S</w:t>
            </w:r>
            <w:r w:rsidR="001248A4">
              <w:rPr>
                <w:rFonts w:ascii="Calibri" w:hAnsi="Calibri"/>
                <w:sz w:val="22"/>
                <w:szCs w:val="22"/>
              </w:rPr>
              <w:t>3</w:t>
            </w:r>
          </w:p>
        </w:tc>
        <w:tc>
          <w:tcPr>
            <w:tcW w:w="851"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01"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842" w:type="dxa"/>
            <w:tcBorders>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71" w:type="dxa"/>
            <w:tcBorders>
              <w:left w:val="single" w:sz="6" w:space="0" w:color="auto"/>
              <w:bottom w:val="single" w:sz="6" w:space="0" w:color="auto"/>
              <w:right w:val="single" w:sz="6" w:space="0" w:color="auto"/>
            </w:tcBorders>
          </w:tcPr>
          <w:p w:rsidR="00FD368B" w:rsidRPr="008F2023" w:rsidRDefault="005F532B" w:rsidP="00094C06">
            <w:pPr>
              <w:spacing w:after="0" w:line="240" w:lineRule="auto"/>
              <w:jc w:val="center"/>
              <w:rPr>
                <w:rFonts w:ascii="Calibri" w:hAnsi="Calibri"/>
                <w:sz w:val="22"/>
                <w:szCs w:val="22"/>
              </w:rPr>
            </w:pPr>
            <w:r w:rsidRPr="008F2023">
              <w:rPr>
                <w:rFonts w:ascii="Calibri" w:hAnsi="Calibri"/>
                <w:sz w:val="22"/>
                <w:szCs w:val="22"/>
              </w:rPr>
              <w:t>60</w:t>
            </w:r>
          </w:p>
        </w:tc>
      </w:tr>
      <w:tr w:rsidR="00FD368B" w:rsidRPr="00004A89" w:rsidTr="00094C06">
        <w:tc>
          <w:tcPr>
            <w:tcW w:w="1535" w:type="dxa"/>
            <w:tcBorders>
              <w:top w:val="single" w:sz="6" w:space="0" w:color="auto"/>
              <w:left w:val="single" w:sz="6" w:space="0" w:color="auto"/>
              <w:bottom w:val="single" w:sz="6" w:space="0" w:color="auto"/>
              <w:right w:val="single" w:sz="6" w:space="0" w:color="auto"/>
            </w:tcBorders>
          </w:tcPr>
          <w:p w:rsidR="00FD368B" w:rsidRPr="00583D0E" w:rsidRDefault="009F5CF5" w:rsidP="00094C06">
            <w:pPr>
              <w:spacing w:after="0" w:line="240" w:lineRule="auto"/>
              <w:jc w:val="center"/>
              <w:rPr>
                <w:rFonts w:ascii="Calibri" w:hAnsi="Calibri"/>
                <w:sz w:val="18"/>
                <w:szCs w:val="18"/>
              </w:rPr>
            </w:pPr>
            <w:r>
              <w:rPr>
                <w:rFonts w:ascii="Calibri" w:hAnsi="Calibri"/>
                <w:sz w:val="18"/>
                <w:szCs w:val="18"/>
              </w:rPr>
              <w:t>Všeobecná sestra</w:t>
            </w:r>
          </w:p>
        </w:tc>
        <w:tc>
          <w:tcPr>
            <w:tcW w:w="151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S</w:t>
            </w:r>
            <w:r w:rsidR="001248A4">
              <w:rPr>
                <w:rFonts w:ascii="Calibri" w:hAnsi="Calibri"/>
                <w:sz w:val="22"/>
                <w:szCs w:val="22"/>
              </w:rPr>
              <w:t>1</w:t>
            </w:r>
          </w:p>
        </w:tc>
        <w:tc>
          <w:tcPr>
            <w:tcW w:w="85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rsidR="00FD368B" w:rsidRPr="00004A89" w:rsidRDefault="00FD368B"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rsidR="00FD368B" w:rsidRPr="008F2023" w:rsidRDefault="005F532B" w:rsidP="008F2023">
            <w:pPr>
              <w:spacing w:after="0" w:line="240" w:lineRule="auto"/>
              <w:jc w:val="center"/>
              <w:rPr>
                <w:rFonts w:ascii="Calibri" w:hAnsi="Calibri"/>
                <w:sz w:val="22"/>
                <w:szCs w:val="22"/>
              </w:rPr>
            </w:pPr>
            <w:r w:rsidRPr="008F2023">
              <w:rPr>
                <w:rFonts w:ascii="Calibri" w:hAnsi="Calibri"/>
                <w:sz w:val="22"/>
                <w:szCs w:val="22"/>
              </w:rPr>
              <w:t>3</w:t>
            </w:r>
            <w:r w:rsidR="008F2023" w:rsidRPr="008F2023">
              <w:rPr>
                <w:rFonts w:ascii="Calibri" w:hAnsi="Calibri"/>
                <w:sz w:val="22"/>
                <w:szCs w:val="22"/>
              </w:rPr>
              <w:t>5</w:t>
            </w:r>
          </w:p>
        </w:tc>
      </w:tr>
      <w:tr w:rsidR="006C68CB" w:rsidRPr="00004A89" w:rsidTr="00094C06">
        <w:tc>
          <w:tcPr>
            <w:tcW w:w="1535" w:type="dxa"/>
            <w:tcBorders>
              <w:top w:val="single" w:sz="6" w:space="0" w:color="auto"/>
              <w:left w:val="single" w:sz="6" w:space="0" w:color="auto"/>
              <w:bottom w:val="single" w:sz="6" w:space="0" w:color="auto"/>
              <w:right w:val="single" w:sz="6" w:space="0" w:color="auto"/>
            </w:tcBorders>
          </w:tcPr>
          <w:p w:rsidR="006C68CB" w:rsidRPr="00583D0E" w:rsidRDefault="006C68CB" w:rsidP="00094C06">
            <w:pPr>
              <w:spacing w:after="0" w:line="240" w:lineRule="auto"/>
              <w:jc w:val="center"/>
              <w:rPr>
                <w:rFonts w:ascii="Calibri" w:hAnsi="Calibri"/>
                <w:sz w:val="18"/>
                <w:szCs w:val="18"/>
              </w:rPr>
            </w:pPr>
          </w:p>
        </w:tc>
        <w:tc>
          <w:tcPr>
            <w:tcW w:w="1512" w:type="dxa"/>
            <w:tcBorders>
              <w:top w:val="single" w:sz="6" w:space="0" w:color="auto"/>
              <w:left w:val="single" w:sz="6" w:space="0" w:color="auto"/>
              <w:bottom w:val="single" w:sz="6" w:space="0" w:color="auto"/>
              <w:right w:val="single" w:sz="6" w:space="0" w:color="auto"/>
            </w:tcBorders>
          </w:tcPr>
          <w:p w:rsidR="006C68CB" w:rsidRPr="00004A89" w:rsidRDefault="00374B2E" w:rsidP="00094C06">
            <w:pPr>
              <w:spacing w:after="0" w:line="240" w:lineRule="auto"/>
              <w:jc w:val="center"/>
              <w:rPr>
                <w:rFonts w:ascii="Calibri" w:hAnsi="Calibri"/>
                <w:sz w:val="22"/>
                <w:szCs w:val="22"/>
              </w:rPr>
            </w:pPr>
            <w:r>
              <w:rPr>
                <w:rFonts w:ascii="Calibri" w:hAnsi="Calibri"/>
                <w:sz w:val="22"/>
                <w:szCs w:val="22"/>
              </w:rPr>
              <w:t>S</w:t>
            </w:r>
          </w:p>
        </w:tc>
        <w:tc>
          <w:tcPr>
            <w:tcW w:w="851" w:type="dxa"/>
            <w:tcBorders>
              <w:top w:val="single" w:sz="6" w:space="0" w:color="auto"/>
              <w:left w:val="single" w:sz="6" w:space="0" w:color="auto"/>
              <w:bottom w:val="single" w:sz="6" w:space="0" w:color="auto"/>
              <w:right w:val="single" w:sz="6" w:space="0" w:color="auto"/>
            </w:tcBorders>
          </w:tcPr>
          <w:p w:rsidR="006C68CB" w:rsidRPr="00004A89" w:rsidRDefault="006C68CB" w:rsidP="00094C06">
            <w:pPr>
              <w:spacing w:after="0" w:line="240" w:lineRule="auto"/>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6" w:space="0" w:color="auto"/>
            </w:tcBorders>
          </w:tcPr>
          <w:p w:rsidR="006C68CB" w:rsidRDefault="006C68CB" w:rsidP="00094C06">
            <w:pPr>
              <w:spacing w:after="0" w:line="240" w:lineRule="auto"/>
              <w:jc w:val="center"/>
              <w:rPr>
                <w:rFonts w:ascii="Calibri" w:hAnsi="Calibri"/>
                <w:sz w:val="22"/>
                <w:szCs w:val="22"/>
              </w:rPr>
            </w:pPr>
          </w:p>
        </w:tc>
        <w:tc>
          <w:tcPr>
            <w:tcW w:w="1842" w:type="dxa"/>
            <w:tcBorders>
              <w:top w:val="single" w:sz="6" w:space="0" w:color="auto"/>
              <w:left w:val="single" w:sz="6" w:space="0" w:color="auto"/>
              <w:bottom w:val="single" w:sz="6" w:space="0" w:color="auto"/>
              <w:right w:val="single" w:sz="6" w:space="0" w:color="auto"/>
            </w:tcBorders>
          </w:tcPr>
          <w:p w:rsidR="006C68CB" w:rsidRPr="00004A89" w:rsidRDefault="006C68CB" w:rsidP="00094C06">
            <w:pPr>
              <w:spacing w:after="0" w:line="240" w:lineRule="auto"/>
              <w:jc w:val="center"/>
              <w:rPr>
                <w:rFonts w:ascii="Calibri" w:hAnsi="Calibri"/>
                <w:sz w:val="22"/>
                <w:szCs w:val="22"/>
              </w:rPr>
            </w:pPr>
          </w:p>
        </w:tc>
        <w:tc>
          <w:tcPr>
            <w:tcW w:w="1771" w:type="dxa"/>
            <w:tcBorders>
              <w:top w:val="single" w:sz="6" w:space="0" w:color="auto"/>
              <w:left w:val="single" w:sz="6" w:space="0" w:color="auto"/>
              <w:bottom w:val="single" w:sz="6" w:space="0" w:color="auto"/>
              <w:right w:val="single" w:sz="6" w:space="0" w:color="auto"/>
            </w:tcBorders>
          </w:tcPr>
          <w:p w:rsidR="006C68CB" w:rsidRDefault="006C68CB" w:rsidP="00094C06">
            <w:pPr>
              <w:spacing w:after="0" w:line="240" w:lineRule="auto"/>
              <w:jc w:val="center"/>
              <w:rPr>
                <w:rFonts w:ascii="Calibri" w:hAnsi="Calibri"/>
                <w:sz w:val="22"/>
                <w:szCs w:val="22"/>
              </w:rPr>
            </w:pPr>
          </w:p>
        </w:tc>
      </w:tr>
    </w:tbl>
    <w:p w:rsidR="00D07760" w:rsidRPr="001661E1" w:rsidRDefault="00D07760" w:rsidP="007B577F">
      <w:pPr>
        <w:spacing w:after="0" w:line="240" w:lineRule="auto"/>
        <w:rPr>
          <w:rFonts w:ascii="Calibri" w:hAnsi="Calibri"/>
          <w:sz w:val="22"/>
          <w:szCs w:val="22"/>
        </w:rPr>
      </w:pPr>
    </w:p>
    <w:p w:rsidR="002655B0" w:rsidRPr="00A7303E" w:rsidRDefault="002655B0" w:rsidP="007B577F">
      <w:pPr>
        <w:spacing w:after="0" w:line="240" w:lineRule="auto"/>
        <w:rPr>
          <w:rFonts w:ascii="Calibri" w:hAnsi="Calibri"/>
          <w:sz w:val="22"/>
          <w:szCs w:val="22"/>
        </w:rPr>
      </w:pPr>
    </w:p>
    <w:p w:rsidR="00A7303E" w:rsidRDefault="00A7303E" w:rsidP="007B577F">
      <w:pPr>
        <w:spacing w:after="0" w:line="240" w:lineRule="auto"/>
        <w:rPr>
          <w:rFonts w:ascii="Calibri" w:hAnsi="Calibri"/>
          <w:sz w:val="22"/>
          <w:szCs w:val="22"/>
        </w:rPr>
      </w:pPr>
      <w:r w:rsidRPr="00A7303E">
        <w:rPr>
          <w:rFonts w:ascii="Calibri" w:hAnsi="Calibri"/>
          <w:sz w:val="22"/>
          <w:szCs w:val="22"/>
        </w:rPr>
        <w:t>Osobní náklady činí celkem:</w:t>
      </w:r>
      <w:r w:rsidRPr="007D6753">
        <w:rPr>
          <w:rFonts w:ascii="Calibri" w:hAnsi="Calibri"/>
          <w:sz w:val="22"/>
          <w:szCs w:val="22"/>
          <w:highlight w:val="yellow"/>
        </w:rPr>
        <w:t>________</w:t>
      </w:r>
      <w:r>
        <w:rPr>
          <w:rFonts w:ascii="Calibri" w:hAnsi="Calibri"/>
          <w:sz w:val="22"/>
          <w:szCs w:val="22"/>
        </w:rPr>
        <w:t>bodů</w:t>
      </w:r>
    </w:p>
    <w:p w:rsidR="00A7303E" w:rsidRPr="00A7303E" w:rsidRDefault="00A7303E" w:rsidP="007B577F">
      <w:pPr>
        <w:spacing w:after="0" w:line="240" w:lineRule="auto"/>
        <w:rPr>
          <w:rFonts w:ascii="Calibri" w:hAnsi="Calibri"/>
          <w:sz w:val="22"/>
          <w:szCs w:val="22"/>
        </w:rPr>
      </w:pPr>
    </w:p>
    <w:p w:rsidR="00A7303E" w:rsidRPr="00A7303E" w:rsidRDefault="00A7303E" w:rsidP="007B577F">
      <w:pPr>
        <w:spacing w:after="0" w:line="240" w:lineRule="auto"/>
        <w:rPr>
          <w:rFonts w:ascii="Calibri" w:hAnsi="Calibri"/>
          <w:sz w:val="22"/>
          <w:szCs w:val="22"/>
        </w:rPr>
      </w:pPr>
    </w:p>
    <w:p w:rsidR="00FD368B" w:rsidRDefault="00FD368B"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STRAVA</w:t>
      </w:r>
    </w:p>
    <w:p w:rsidR="00FD368B" w:rsidRDefault="00FD368B" w:rsidP="00FD368B">
      <w:pPr>
        <w:spacing w:after="0" w:line="240" w:lineRule="auto"/>
        <w:rPr>
          <w:rFonts w:ascii="Calibri" w:hAnsi="Calibri"/>
          <w:b/>
          <w:sz w:val="22"/>
          <w:szCs w:val="22"/>
          <w:u w:val="single"/>
        </w:rPr>
      </w:pPr>
    </w:p>
    <w:p w:rsidR="00FD368B" w:rsidRPr="00004A89" w:rsidRDefault="00FD368B" w:rsidP="00FD368B">
      <w:pPr>
        <w:spacing w:after="0" w:line="240" w:lineRule="auto"/>
        <w:rPr>
          <w:rFonts w:ascii="Calibri" w:hAnsi="Calibri"/>
          <w:sz w:val="22"/>
          <w:szCs w:val="22"/>
        </w:rPr>
      </w:pPr>
      <w:r>
        <w:rPr>
          <w:rFonts w:ascii="Calibri" w:hAnsi="Calibri"/>
          <w:sz w:val="22"/>
          <w:szCs w:val="22"/>
        </w:rPr>
        <w:tab/>
      </w:r>
      <w:r w:rsidR="00ED3428" w:rsidRPr="00014326">
        <w:rPr>
          <w:rFonts w:ascii="Calibri" w:hAnsi="Calibri"/>
          <w:sz w:val="22"/>
          <w:szCs w:val="22"/>
        </w:rPr>
        <w:fldChar w:fldCharType="begin">
          <w:ffData>
            <w:name w:val="Zaškrtávací4"/>
            <w:enabled/>
            <w:calcOnExit w:val="0"/>
            <w:checkBox>
              <w:sizeAuto/>
              <w:default w:val="0"/>
            </w:checkBox>
          </w:ffData>
        </w:fldChar>
      </w:r>
      <w:r w:rsidR="00374B2E" w:rsidRPr="00014326">
        <w:rPr>
          <w:rFonts w:ascii="Calibri" w:hAnsi="Calibri"/>
          <w:sz w:val="22"/>
          <w:szCs w:val="22"/>
        </w:rPr>
        <w:instrText xml:space="preserve"> FORMCHECKBOX </w:instrText>
      </w:r>
      <w:r w:rsidR="00ED3428">
        <w:rPr>
          <w:rFonts w:ascii="Calibri" w:hAnsi="Calibri"/>
          <w:sz w:val="22"/>
          <w:szCs w:val="22"/>
        </w:rPr>
      </w:r>
      <w:r w:rsidR="00ED3428">
        <w:rPr>
          <w:rFonts w:ascii="Calibri" w:hAnsi="Calibri"/>
          <w:sz w:val="22"/>
          <w:szCs w:val="22"/>
        </w:rPr>
        <w:fldChar w:fldCharType="separate"/>
      </w:r>
      <w:r w:rsidR="00ED3428" w:rsidRPr="00014326">
        <w:rPr>
          <w:rFonts w:ascii="Calibri" w:hAnsi="Calibri"/>
          <w:sz w:val="22"/>
          <w:szCs w:val="22"/>
        </w:rPr>
        <w:fldChar w:fldCharType="end"/>
      </w:r>
      <w:r w:rsidRPr="00004A89">
        <w:rPr>
          <w:rFonts w:ascii="Calibri" w:hAnsi="Calibri"/>
          <w:sz w:val="22"/>
          <w:szCs w:val="22"/>
        </w:rPr>
        <w:t xml:space="preserve">  </w:t>
      </w:r>
      <w:r>
        <w:rPr>
          <w:rFonts w:ascii="Calibri" w:hAnsi="Calibri"/>
          <w:sz w:val="22"/>
          <w:szCs w:val="22"/>
        </w:rPr>
        <w:t>v OD je kalkulována strava</w:t>
      </w:r>
      <w:r w:rsidRPr="00004A89">
        <w:rPr>
          <w:rFonts w:ascii="Calibri" w:hAnsi="Calibri"/>
          <w:sz w:val="22"/>
          <w:szCs w:val="22"/>
        </w:rPr>
        <w:t xml:space="preserve"> </w:t>
      </w:r>
    </w:p>
    <w:p w:rsidR="00FD368B" w:rsidRDefault="00FD368B" w:rsidP="00FD368B">
      <w:pPr>
        <w:spacing w:after="0" w:line="240" w:lineRule="auto"/>
        <w:rPr>
          <w:rFonts w:ascii="Calibri" w:hAnsi="Calibri"/>
          <w:sz w:val="22"/>
          <w:szCs w:val="22"/>
        </w:rPr>
      </w:pPr>
      <w:r w:rsidRPr="00014326">
        <w:rPr>
          <w:rFonts w:ascii="Calibri" w:hAnsi="Calibri"/>
          <w:sz w:val="22"/>
          <w:szCs w:val="22"/>
        </w:rPr>
        <w:tab/>
      </w:r>
      <w:r w:rsidR="00ED3428">
        <w:rPr>
          <w:rFonts w:ascii="Calibri" w:hAnsi="Calibri"/>
          <w:sz w:val="22"/>
          <w:szCs w:val="22"/>
        </w:rPr>
        <w:fldChar w:fldCharType="begin">
          <w:ffData>
            <w:name w:val=""/>
            <w:enabled/>
            <w:calcOnExit w:val="0"/>
            <w:checkBox>
              <w:sizeAuto/>
              <w:default w:val="1"/>
            </w:checkBox>
          </w:ffData>
        </w:fldChar>
      </w:r>
      <w:r w:rsidR="009D5F81">
        <w:rPr>
          <w:rFonts w:ascii="Calibri" w:hAnsi="Calibri"/>
          <w:sz w:val="22"/>
          <w:szCs w:val="22"/>
        </w:rPr>
        <w:instrText xml:space="preserve"> FORMCHECKBOX </w:instrText>
      </w:r>
      <w:r w:rsidR="00ED3428">
        <w:rPr>
          <w:rFonts w:ascii="Calibri" w:hAnsi="Calibri"/>
          <w:sz w:val="22"/>
          <w:szCs w:val="22"/>
        </w:rPr>
      </w:r>
      <w:r w:rsidR="00ED3428">
        <w:rPr>
          <w:rFonts w:ascii="Calibri" w:hAnsi="Calibri"/>
          <w:sz w:val="22"/>
          <w:szCs w:val="22"/>
        </w:rPr>
        <w:fldChar w:fldCharType="separate"/>
      </w:r>
      <w:r w:rsidR="00ED3428">
        <w:rPr>
          <w:rFonts w:ascii="Calibri" w:hAnsi="Calibri"/>
          <w:sz w:val="22"/>
          <w:szCs w:val="22"/>
        </w:rPr>
        <w:fldChar w:fldCharType="end"/>
      </w:r>
      <w:r w:rsidRPr="00004A89">
        <w:rPr>
          <w:rFonts w:ascii="Calibri" w:hAnsi="Calibri"/>
          <w:sz w:val="22"/>
          <w:szCs w:val="22"/>
        </w:rPr>
        <w:t xml:space="preserve">  </w:t>
      </w:r>
      <w:r>
        <w:rPr>
          <w:rFonts w:ascii="Calibri" w:hAnsi="Calibri"/>
          <w:sz w:val="22"/>
          <w:szCs w:val="22"/>
        </w:rPr>
        <w:t>v OD není kalkulována strava</w:t>
      </w:r>
    </w:p>
    <w:p w:rsidR="00FD368B" w:rsidRDefault="00FD368B" w:rsidP="00FD368B">
      <w:pPr>
        <w:spacing w:after="0" w:line="240" w:lineRule="auto"/>
        <w:rPr>
          <w:rFonts w:ascii="Calibri" w:hAnsi="Calibri"/>
          <w:sz w:val="22"/>
          <w:szCs w:val="22"/>
        </w:rPr>
      </w:pPr>
    </w:p>
    <w:p w:rsidR="00FD368B" w:rsidRDefault="00FD368B" w:rsidP="00FD368B">
      <w:pPr>
        <w:spacing w:after="0" w:line="240" w:lineRule="auto"/>
        <w:rPr>
          <w:rFonts w:ascii="Calibri" w:hAnsi="Calibri"/>
          <w:sz w:val="22"/>
          <w:szCs w:val="22"/>
        </w:rPr>
      </w:pPr>
      <w:r>
        <w:rPr>
          <w:rFonts w:ascii="Calibri" w:hAnsi="Calibri"/>
          <w:sz w:val="22"/>
          <w:szCs w:val="22"/>
        </w:rPr>
        <w:t>Cena stravní jednotky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45"/>
      </w:tblGrid>
      <w:tr w:rsidR="00FD368B" w:rsidRPr="00004A89" w:rsidTr="006B7284">
        <w:tc>
          <w:tcPr>
            <w:tcW w:w="9345" w:type="dxa"/>
          </w:tcPr>
          <w:p w:rsidR="00FD368B" w:rsidRPr="0090691B" w:rsidRDefault="0090691B" w:rsidP="0090691B">
            <w:pPr>
              <w:spacing w:after="0" w:line="240" w:lineRule="auto"/>
              <w:rPr>
                <w:rFonts w:ascii="Calibri" w:hAnsi="Calibri"/>
                <w:sz w:val="22"/>
                <w:szCs w:val="22"/>
              </w:rPr>
            </w:pPr>
            <w:r w:rsidRPr="0090691B">
              <w:rPr>
                <w:rFonts w:ascii="Calibri" w:hAnsi="Calibri"/>
                <w:sz w:val="22"/>
                <w:szCs w:val="22"/>
              </w:rPr>
              <w:t xml:space="preserve">Stravování není </w:t>
            </w:r>
            <w:r w:rsidR="00FF0229" w:rsidRPr="0090691B">
              <w:rPr>
                <w:rFonts w:ascii="Calibri" w:hAnsi="Calibri"/>
                <w:sz w:val="22"/>
                <w:szCs w:val="22"/>
              </w:rPr>
              <w:t xml:space="preserve"> </w:t>
            </w:r>
            <w:r w:rsidRPr="0090691B">
              <w:rPr>
                <w:rFonts w:ascii="Calibri" w:hAnsi="Calibri"/>
                <w:sz w:val="22"/>
                <w:szCs w:val="22"/>
              </w:rPr>
              <w:t xml:space="preserve">součástí </w:t>
            </w:r>
            <w:r w:rsidR="00FF0229" w:rsidRPr="0090691B">
              <w:rPr>
                <w:rFonts w:ascii="Calibri" w:hAnsi="Calibri"/>
                <w:sz w:val="22"/>
                <w:szCs w:val="22"/>
              </w:rPr>
              <w:t xml:space="preserve"> </w:t>
            </w:r>
            <w:r w:rsidRPr="0090691B">
              <w:rPr>
                <w:rFonts w:ascii="Calibri" w:hAnsi="Calibri"/>
                <w:sz w:val="22"/>
                <w:szCs w:val="22"/>
              </w:rPr>
              <w:t>výkonu</w:t>
            </w:r>
          </w:p>
        </w:tc>
      </w:tr>
    </w:tbl>
    <w:p w:rsidR="00FD368B" w:rsidRPr="00004A89" w:rsidRDefault="00FD368B" w:rsidP="00FD368B">
      <w:pPr>
        <w:spacing w:after="0" w:line="240" w:lineRule="auto"/>
        <w:rPr>
          <w:rFonts w:ascii="Calibri" w:hAnsi="Calibri"/>
          <w:sz w:val="22"/>
          <w:szCs w:val="22"/>
        </w:rPr>
      </w:pPr>
    </w:p>
    <w:p w:rsidR="00FD368B" w:rsidRDefault="00FD368B" w:rsidP="00FD368B">
      <w:pPr>
        <w:spacing w:after="0" w:line="240" w:lineRule="auto"/>
        <w:rPr>
          <w:rFonts w:ascii="Calibri" w:hAnsi="Calibri"/>
          <w:sz w:val="22"/>
          <w:szCs w:val="22"/>
        </w:rPr>
      </w:pPr>
      <w:r w:rsidRPr="001661E1">
        <w:rPr>
          <w:rFonts w:ascii="Calibri" w:hAnsi="Calibri"/>
          <w:sz w:val="22"/>
          <w:szCs w:val="22"/>
        </w:rPr>
        <w:t>Odůvodnění ceny stravní jednotky, případně odůvodnění nezahrnutí stravy do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45"/>
      </w:tblGrid>
      <w:tr w:rsidR="00FD368B" w:rsidRPr="00004A89" w:rsidTr="006B7284">
        <w:tc>
          <w:tcPr>
            <w:tcW w:w="9345" w:type="dxa"/>
          </w:tcPr>
          <w:p w:rsidR="00FD368B" w:rsidRPr="00004A89" w:rsidRDefault="0090691B" w:rsidP="0090691B">
            <w:pPr>
              <w:spacing w:after="0" w:line="240" w:lineRule="auto"/>
              <w:rPr>
                <w:rFonts w:ascii="Calibri" w:hAnsi="Calibri"/>
                <w:sz w:val="22"/>
                <w:szCs w:val="22"/>
              </w:rPr>
            </w:pPr>
            <w:r>
              <w:rPr>
                <w:rFonts w:ascii="Calibri" w:hAnsi="Calibri"/>
                <w:sz w:val="22"/>
                <w:szCs w:val="22"/>
              </w:rPr>
              <w:t>Strava není do OD zahrnuta, stravování si pacienti zajištují vlastní.</w:t>
            </w:r>
          </w:p>
        </w:tc>
      </w:tr>
    </w:tbl>
    <w:p w:rsidR="00FD368B" w:rsidRDefault="00FD368B" w:rsidP="00FD368B">
      <w:pPr>
        <w:spacing w:after="0" w:line="240" w:lineRule="auto"/>
        <w:rPr>
          <w:rFonts w:ascii="Calibri" w:hAnsi="Calibri"/>
          <w:b/>
          <w:sz w:val="22"/>
          <w:szCs w:val="22"/>
          <w:u w:val="single"/>
        </w:rPr>
      </w:pPr>
    </w:p>
    <w:p w:rsidR="00FD368B" w:rsidRDefault="00FD368B" w:rsidP="00FD368B">
      <w:pPr>
        <w:spacing w:after="0" w:line="240" w:lineRule="auto"/>
        <w:rPr>
          <w:rFonts w:ascii="Calibri" w:hAnsi="Calibri"/>
          <w:b/>
          <w:sz w:val="22"/>
          <w:szCs w:val="22"/>
          <w:u w:val="single"/>
        </w:rPr>
      </w:pPr>
    </w:p>
    <w:p w:rsidR="00E94CB0"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LÉČIVÉ PŘÍPRAVKY</w:t>
      </w:r>
    </w:p>
    <w:p w:rsidR="00FD368B" w:rsidRDefault="00FD368B" w:rsidP="00FD368B">
      <w:pPr>
        <w:spacing w:after="0" w:line="240" w:lineRule="auto"/>
        <w:rPr>
          <w:rFonts w:ascii="Calibri" w:hAnsi="Calibri"/>
          <w:b/>
          <w:sz w:val="22"/>
          <w:szCs w:val="22"/>
          <w:u w:val="single"/>
        </w:rPr>
      </w:pPr>
    </w:p>
    <w:p w:rsidR="00FD368B" w:rsidRDefault="00FD368B" w:rsidP="00FD368B">
      <w:pPr>
        <w:spacing w:after="0" w:line="240" w:lineRule="auto"/>
        <w:rPr>
          <w:rFonts w:ascii="Calibri" w:hAnsi="Calibri"/>
          <w:sz w:val="22"/>
          <w:szCs w:val="22"/>
        </w:rPr>
      </w:pPr>
      <w:r>
        <w:rPr>
          <w:rFonts w:ascii="Calibri" w:hAnsi="Calibri"/>
          <w:sz w:val="22"/>
          <w:szCs w:val="22"/>
        </w:rPr>
        <w:t>Výše navrhovaného lékového paušálu na jeden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45"/>
      </w:tblGrid>
      <w:tr w:rsidR="00FD368B" w:rsidRPr="00004A89" w:rsidTr="00294065">
        <w:trPr>
          <w:trHeight w:val="70"/>
        </w:trPr>
        <w:tc>
          <w:tcPr>
            <w:tcW w:w="9345" w:type="dxa"/>
          </w:tcPr>
          <w:p w:rsidR="00FD368B" w:rsidRPr="00004A89" w:rsidRDefault="001248A4" w:rsidP="001248A4">
            <w:pPr>
              <w:spacing w:after="0" w:line="240" w:lineRule="auto"/>
              <w:rPr>
                <w:rFonts w:ascii="Calibri" w:hAnsi="Calibri"/>
                <w:sz w:val="22"/>
                <w:szCs w:val="22"/>
              </w:rPr>
            </w:pPr>
            <w:r>
              <w:rPr>
                <w:rFonts w:ascii="Calibri" w:hAnsi="Calibri"/>
                <w:sz w:val="22"/>
                <w:szCs w:val="22"/>
              </w:rPr>
              <w:t xml:space="preserve">Lékový paušál není stanoven, jde o ambulantní službu, léky jsou předepisovány na recept </w:t>
            </w:r>
          </w:p>
        </w:tc>
      </w:tr>
    </w:tbl>
    <w:p w:rsidR="00FD368B" w:rsidRPr="00004A89" w:rsidRDefault="00FD368B" w:rsidP="00FD368B">
      <w:pPr>
        <w:spacing w:after="0" w:line="240" w:lineRule="auto"/>
        <w:rPr>
          <w:rFonts w:ascii="Calibri" w:hAnsi="Calibri"/>
          <w:sz w:val="22"/>
          <w:szCs w:val="22"/>
        </w:rPr>
      </w:pPr>
    </w:p>
    <w:p w:rsidR="00FD368B" w:rsidRDefault="00FD368B" w:rsidP="00FD368B">
      <w:pPr>
        <w:spacing w:after="0" w:line="240" w:lineRule="auto"/>
        <w:rPr>
          <w:rFonts w:ascii="Calibri" w:hAnsi="Calibri"/>
          <w:sz w:val="22"/>
          <w:szCs w:val="22"/>
        </w:rPr>
      </w:pPr>
      <w:r w:rsidRPr="001661E1">
        <w:rPr>
          <w:rFonts w:ascii="Calibri" w:hAnsi="Calibri"/>
          <w:sz w:val="22"/>
          <w:szCs w:val="22"/>
        </w:rPr>
        <w:t>Odůvodnění lékového paušálu, případně odůvodnění nezahrnutí lékového paušálu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5"/>
      </w:tblGrid>
      <w:tr w:rsidR="00FD368B" w:rsidRPr="00004A89" w:rsidTr="00094C06">
        <w:tc>
          <w:tcPr>
            <w:tcW w:w="9495" w:type="dxa"/>
          </w:tcPr>
          <w:p w:rsidR="00FD368B" w:rsidRPr="00004A89" w:rsidRDefault="00FD368B" w:rsidP="00C42AE4">
            <w:pPr>
              <w:spacing w:after="0" w:line="240" w:lineRule="auto"/>
              <w:rPr>
                <w:rFonts w:ascii="Calibri" w:hAnsi="Calibri"/>
                <w:sz w:val="22"/>
                <w:szCs w:val="22"/>
              </w:rPr>
            </w:pPr>
          </w:p>
        </w:tc>
      </w:tr>
    </w:tbl>
    <w:p w:rsidR="00FD368B" w:rsidRDefault="00FD368B" w:rsidP="00FD368B">
      <w:pPr>
        <w:spacing w:after="0" w:line="240" w:lineRule="auto"/>
        <w:rPr>
          <w:rFonts w:ascii="Calibri" w:hAnsi="Calibri"/>
          <w:b/>
          <w:sz w:val="22"/>
          <w:szCs w:val="22"/>
          <w:u w:val="single"/>
        </w:rPr>
      </w:pPr>
    </w:p>
    <w:p w:rsidR="009C1D2D" w:rsidRPr="00004A89" w:rsidRDefault="009C1D2D" w:rsidP="009C1D2D">
      <w:pPr>
        <w:spacing w:after="200" w:line="240" w:lineRule="auto"/>
        <w:ind w:right="0"/>
        <w:rPr>
          <w:rFonts w:ascii="Calibri" w:hAnsi="Calibri"/>
          <w:sz w:val="22"/>
          <w:szCs w:val="22"/>
        </w:rPr>
      </w:pPr>
      <w:r w:rsidRPr="00004A89">
        <w:rPr>
          <w:rFonts w:ascii="Calibri" w:hAnsi="Calibri"/>
          <w:sz w:val="22"/>
          <w:szCs w:val="22"/>
        </w:rPr>
        <w:t>Léky (kódy se čerpají z číselníků SÚKLu ev. VZP)</w:t>
      </w:r>
    </w:p>
    <w:tbl>
      <w:tblPr>
        <w:tblW w:w="95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79"/>
        <w:gridCol w:w="567"/>
        <w:gridCol w:w="2693"/>
        <w:gridCol w:w="1294"/>
        <w:gridCol w:w="1134"/>
        <w:gridCol w:w="1116"/>
        <w:gridCol w:w="851"/>
        <w:gridCol w:w="1152"/>
      </w:tblGrid>
      <w:tr w:rsidR="009C1D2D" w:rsidRPr="00004A89" w:rsidTr="00094C06">
        <w:tc>
          <w:tcPr>
            <w:tcW w:w="779"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sk. léčiv</w:t>
            </w:r>
          </w:p>
        </w:tc>
        <w:tc>
          <w:tcPr>
            <w:tcW w:w="567"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kód</w:t>
            </w:r>
          </w:p>
        </w:tc>
        <w:tc>
          <w:tcPr>
            <w:tcW w:w="2693"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název</w:t>
            </w:r>
          </w:p>
        </w:tc>
        <w:tc>
          <w:tcPr>
            <w:tcW w:w="1294"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měrná jednotka</w:t>
            </w:r>
          </w:p>
        </w:tc>
        <w:tc>
          <w:tcPr>
            <w:tcW w:w="1134"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počet spotřeb. jednotek</w:t>
            </w:r>
          </w:p>
        </w:tc>
        <w:tc>
          <w:tcPr>
            <w:tcW w:w="1116"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za jednotku</w:t>
            </w:r>
          </w:p>
        </w:tc>
        <w:tc>
          <w:tcPr>
            <w:tcW w:w="851"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celkem</w:t>
            </w:r>
          </w:p>
        </w:tc>
        <w:tc>
          <w:tcPr>
            <w:tcW w:w="1152" w:type="dxa"/>
          </w:tcPr>
          <w:p w:rsidR="009C1D2D" w:rsidRPr="00004A89" w:rsidRDefault="009C1D2D" w:rsidP="00094C06">
            <w:pPr>
              <w:spacing w:after="0" w:line="240" w:lineRule="auto"/>
              <w:jc w:val="center"/>
              <w:rPr>
                <w:rFonts w:ascii="Calibri" w:hAnsi="Calibri"/>
                <w:sz w:val="22"/>
                <w:szCs w:val="22"/>
              </w:rPr>
            </w:pPr>
            <w:r>
              <w:rPr>
                <w:rFonts w:ascii="Calibri" w:hAnsi="Calibri"/>
                <w:sz w:val="22"/>
                <w:szCs w:val="22"/>
              </w:rPr>
              <w:t>ZULP</w:t>
            </w:r>
            <w:r>
              <w:rPr>
                <w:rFonts w:ascii="Calibri" w:hAnsi="Calibri"/>
                <w:sz w:val="22"/>
                <w:szCs w:val="22"/>
              </w:rPr>
              <w:br/>
              <w:t>(ANO/NE</w:t>
            </w:r>
            <w:r w:rsidRPr="00004A89">
              <w:rPr>
                <w:rFonts w:ascii="Calibri" w:hAnsi="Calibri"/>
                <w:sz w:val="22"/>
                <w:szCs w:val="22"/>
              </w:rPr>
              <w:t>)</w:t>
            </w:r>
          </w:p>
        </w:tc>
      </w:tr>
      <w:tr w:rsidR="009C1D2D" w:rsidRPr="00004A89" w:rsidTr="00094C06">
        <w:tc>
          <w:tcPr>
            <w:tcW w:w="779" w:type="dxa"/>
          </w:tcPr>
          <w:p w:rsidR="009C1D2D" w:rsidRPr="00004A89" w:rsidRDefault="009C1D2D" w:rsidP="00094C06">
            <w:pPr>
              <w:spacing w:after="0" w:line="240" w:lineRule="auto"/>
              <w:rPr>
                <w:rFonts w:ascii="Calibri" w:hAnsi="Calibri"/>
                <w:sz w:val="22"/>
                <w:szCs w:val="22"/>
              </w:rPr>
            </w:pPr>
          </w:p>
        </w:tc>
        <w:tc>
          <w:tcPr>
            <w:tcW w:w="567" w:type="dxa"/>
          </w:tcPr>
          <w:p w:rsidR="009C1D2D" w:rsidRPr="00004A89" w:rsidRDefault="009C1D2D" w:rsidP="00094C06">
            <w:pPr>
              <w:spacing w:after="0" w:line="240" w:lineRule="auto"/>
              <w:rPr>
                <w:rFonts w:ascii="Calibri" w:hAnsi="Calibri"/>
                <w:sz w:val="22"/>
                <w:szCs w:val="22"/>
              </w:rPr>
            </w:pPr>
          </w:p>
        </w:tc>
        <w:tc>
          <w:tcPr>
            <w:tcW w:w="2693" w:type="dxa"/>
          </w:tcPr>
          <w:p w:rsidR="009C1D2D" w:rsidRPr="00004A89" w:rsidRDefault="009C1D2D" w:rsidP="00094C06">
            <w:pPr>
              <w:spacing w:after="0" w:line="240" w:lineRule="auto"/>
              <w:rPr>
                <w:rFonts w:ascii="Calibri" w:hAnsi="Calibri"/>
                <w:sz w:val="22"/>
                <w:szCs w:val="22"/>
              </w:rPr>
            </w:pPr>
          </w:p>
        </w:tc>
        <w:tc>
          <w:tcPr>
            <w:tcW w:w="1294" w:type="dxa"/>
          </w:tcPr>
          <w:p w:rsidR="009C1D2D" w:rsidRPr="00004A89" w:rsidRDefault="009C1D2D" w:rsidP="00094C06">
            <w:pPr>
              <w:spacing w:after="0" w:line="240" w:lineRule="auto"/>
              <w:rPr>
                <w:rFonts w:ascii="Calibri" w:hAnsi="Calibri"/>
                <w:sz w:val="22"/>
                <w:szCs w:val="22"/>
              </w:rPr>
            </w:pPr>
          </w:p>
        </w:tc>
        <w:tc>
          <w:tcPr>
            <w:tcW w:w="1134" w:type="dxa"/>
          </w:tcPr>
          <w:p w:rsidR="009C1D2D" w:rsidRPr="00004A89" w:rsidRDefault="009C1D2D" w:rsidP="00094C06">
            <w:pPr>
              <w:spacing w:after="0" w:line="240" w:lineRule="auto"/>
              <w:rPr>
                <w:rFonts w:ascii="Calibri" w:hAnsi="Calibri"/>
                <w:sz w:val="22"/>
                <w:szCs w:val="22"/>
              </w:rPr>
            </w:pPr>
          </w:p>
        </w:tc>
        <w:tc>
          <w:tcPr>
            <w:tcW w:w="1116" w:type="dxa"/>
          </w:tcPr>
          <w:p w:rsidR="009C1D2D" w:rsidRPr="00004A89" w:rsidRDefault="009C1D2D" w:rsidP="00094C06">
            <w:pPr>
              <w:spacing w:after="0" w:line="240" w:lineRule="auto"/>
              <w:rPr>
                <w:rFonts w:ascii="Calibri" w:hAnsi="Calibri"/>
                <w:sz w:val="22"/>
                <w:szCs w:val="22"/>
              </w:rPr>
            </w:pPr>
          </w:p>
        </w:tc>
        <w:tc>
          <w:tcPr>
            <w:tcW w:w="851" w:type="dxa"/>
          </w:tcPr>
          <w:p w:rsidR="009C1D2D" w:rsidRPr="00004A89" w:rsidRDefault="009C1D2D" w:rsidP="00094C06">
            <w:pPr>
              <w:spacing w:after="0" w:line="240" w:lineRule="auto"/>
              <w:rPr>
                <w:rFonts w:ascii="Calibri" w:hAnsi="Calibri"/>
                <w:sz w:val="22"/>
                <w:szCs w:val="22"/>
              </w:rPr>
            </w:pPr>
          </w:p>
        </w:tc>
        <w:tc>
          <w:tcPr>
            <w:tcW w:w="1152" w:type="dxa"/>
          </w:tcPr>
          <w:p w:rsidR="009C1D2D" w:rsidRPr="00004A89" w:rsidRDefault="009C1D2D" w:rsidP="00094C06">
            <w:pPr>
              <w:spacing w:after="0" w:line="240" w:lineRule="auto"/>
              <w:rPr>
                <w:rFonts w:ascii="Calibri" w:hAnsi="Calibri"/>
                <w:sz w:val="22"/>
                <w:szCs w:val="22"/>
              </w:rPr>
            </w:pPr>
          </w:p>
        </w:tc>
      </w:tr>
      <w:tr w:rsidR="009C1D2D" w:rsidRPr="00004A89" w:rsidTr="00094C06">
        <w:tc>
          <w:tcPr>
            <w:tcW w:w="779" w:type="dxa"/>
          </w:tcPr>
          <w:p w:rsidR="009C1D2D" w:rsidRPr="00004A89" w:rsidRDefault="009C1D2D" w:rsidP="00094C06">
            <w:pPr>
              <w:spacing w:after="0" w:line="240" w:lineRule="auto"/>
              <w:rPr>
                <w:rFonts w:ascii="Calibri" w:hAnsi="Calibri"/>
                <w:sz w:val="22"/>
                <w:szCs w:val="22"/>
              </w:rPr>
            </w:pPr>
          </w:p>
        </w:tc>
        <w:tc>
          <w:tcPr>
            <w:tcW w:w="567" w:type="dxa"/>
          </w:tcPr>
          <w:p w:rsidR="009C1D2D" w:rsidRPr="00004A89" w:rsidRDefault="009C1D2D" w:rsidP="00094C06">
            <w:pPr>
              <w:spacing w:after="0" w:line="240" w:lineRule="auto"/>
              <w:rPr>
                <w:rFonts w:ascii="Calibri" w:hAnsi="Calibri"/>
                <w:sz w:val="22"/>
                <w:szCs w:val="22"/>
              </w:rPr>
            </w:pPr>
          </w:p>
        </w:tc>
        <w:tc>
          <w:tcPr>
            <w:tcW w:w="2693" w:type="dxa"/>
          </w:tcPr>
          <w:p w:rsidR="009C1D2D" w:rsidRPr="00004A89" w:rsidRDefault="009C1D2D" w:rsidP="00094C06">
            <w:pPr>
              <w:spacing w:after="0" w:line="240" w:lineRule="auto"/>
              <w:rPr>
                <w:rFonts w:ascii="Calibri" w:hAnsi="Calibri"/>
                <w:sz w:val="22"/>
                <w:szCs w:val="22"/>
              </w:rPr>
            </w:pPr>
          </w:p>
        </w:tc>
        <w:tc>
          <w:tcPr>
            <w:tcW w:w="1294" w:type="dxa"/>
          </w:tcPr>
          <w:p w:rsidR="009C1D2D" w:rsidRPr="00004A89" w:rsidRDefault="009C1D2D" w:rsidP="00094C06">
            <w:pPr>
              <w:spacing w:after="0" w:line="240" w:lineRule="auto"/>
              <w:rPr>
                <w:rFonts w:ascii="Calibri" w:hAnsi="Calibri"/>
                <w:sz w:val="22"/>
                <w:szCs w:val="22"/>
              </w:rPr>
            </w:pPr>
          </w:p>
        </w:tc>
        <w:tc>
          <w:tcPr>
            <w:tcW w:w="1134" w:type="dxa"/>
          </w:tcPr>
          <w:p w:rsidR="009C1D2D" w:rsidRPr="00004A89" w:rsidRDefault="009C1D2D" w:rsidP="00094C06">
            <w:pPr>
              <w:spacing w:after="0" w:line="240" w:lineRule="auto"/>
              <w:rPr>
                <w:rFonts w:ascii="Calibri" w:hAnsi="Calibri"/>
                <w:sz w:val="22"/>
                <w:szCs w:val="22"/>
              </w:rPr>
            </w:pPr>
          </w:p>
        </w:tc>
        <w:tc>
          <w:tcPr>
            <w:tcW w:w="1116" w:type="dxa"/>
          </w:tcPr>
          <w:p w:rsidR="009C1D2D" w:rsidRPr="00004A89" w:rsidRDefault="009C1D2D" w:rsidP="00094C06">
            <w:pPr>
              <w:spacing w:after="0" w:line="240" w:lineRule="auto"/>
              <w:rPr>
                <w:rFonts w:ascii="Calibri" w:hAnsi="Calibri"/>
                <w:sz w:val="22"/>
                <w:szCs w:val="22"/>
              </w:rPr>
            </w:pPr>
          </w:p>
        </w:tc>
        <w:tc>
          <w:tcPr>
            <w:tcW w:w="851" w:type="dxa"/>
          </w:tcPr>
          <w:p w:rsidR="009C1D2D" w:rsidRPr="00004A89" w:rsidRDefault="009C1D2D" w:rsidP="00094C06">
            <w:pPr>
              <w:spacing w:after="0" w:line="240" w:lineRule="auto"/>
              <w:rPr>
                <w:rFonts w:ascii="Calibri" w:hAnsi="Calibri"/>
                <w:sz w:val="22"/>
                <w:szCs w:val="22"/>
              </w:rPr>
            </w:pPr>
          </w:p>
        </w:tc>
        <w:tc>
          <w:tcPr>
            <w:tcW w:w="1152" w:type="dxa"/>
          </w:tcPr>
          <w:p w:rsidR="009C1D2D" w:rsidRPr="00004A89" w:rsidRDefault="009C1D2D" w:rsidP="00094C06">
            <w:pPr>
              <w:spacing w:after="0" w:line="240" w:lineRule="auto"/>
              <w:rPr>
                <w:rFonts w:ascii="Calibri" w:hAnsi="Calibri"/>
                <w:sz w:val="22"/>
                <w:szCs w:val="22"/>
              </w:rPr>
            </w:pPr>
          </w:p>
        </w:tc>
      </w:tr>
      <w:tr w:rsidR="009C1D2D" w:rsidRPr="00004A89" w:rsidTr="00094C06">
        <w:tc>
          <w:tcPr>
            <w:tcW w:w="779" w:type="dxa"/>
          </w:tcPr>
          <w:p w:rsidR="009C1D2D" w:rsidRPr="00004A89" w:rsidRDefault="009C1D2D" w:rsidP="00094C06">
            <w:pPr>
              <w:spacing w:after="0" w:line="240" w:lineRule="auto"/>
              <w:rPr>
                <w:rFonts w:ascii="Calibri" w:hAnsi="Calibri"/>
                <w:sz w:val="22"/>
                <w:szCs w:val="22"/>
              </w:rPr>
            </w:pPr>
          </w:p>
        </w:tc>
        <w:tc>
          <w:tcPr>
            <w:tcW w:w="567" w:type="dxa"/>
          </w:tcPr>
          <w:p w:rsidR="009C1D2D" w:rsidRPr="00004A89" w:rsidRDefault="009C1D2D" w:rsidP="00094C06">
            <w:pPr>
              <w:spacing w:after="0" w:line="240" w:lineRule="auto"/>
              <w:rPr>
                <w:rFonts w:ascii="Calibri" w:hAnsi="Calibri"/>
                <w:sz w:val="22"/>
                <w:szCs w:val="22"/>
              </w:rPr>
            </w:pPr>
          </w:p>
        </w:tc>
        <w:tc>
          <w:tcPr>
            <w:tcW w:w="2693" w:type="dxa"/>
          </w:tcPr>
          <w:p w:rsidR="009C1D2D" w:rsidRPr="00004A89" w:rsidRDefault="009C1D2D" w:rsidP="00094C06">
            <w:pPr>
              <w:spacing w:after="0" w:line="240" w:lineRule="auto"/>
              <w:rPr>
                <w:rFonts w:ascii="Calibri" w:hAnsi="Calibri"/>
                <w:sz w:val="22"/>
                <w:szCs w:val="22"/>
              </w:rPr>
            </w:pPr>
          </w:p>
        </w:tc>
        <w:tc>
          <w:tcPr>
            <w:tcW w:w="1294" w:type="dxa"/>
          </w:tcPr>
          <w:p w:rsidR="009C1D2D" w:rsidRPr="00004A89" w:rsidRDefault="009C1D2D" w:rsidP="00094C06">
            <w:pPr>
              <w:spacing w:after="0" w:line="240" w:lineRule="auto"/>
              <w:rPr>
                <w:rFonts w:ascii="Calibri" w:hAnsi="Calibri"/>
                <w:sz w:val="22"/>
                <w:szCs w:val="22"/>
              </w:rPr>
            </w:pPr>
          </w:p>
        </w:tc>
        <w:tc>
          <w:tcPr>
            <w:tcW w:w="1134" w:type="dxa"/>
          </w:tcPr>
          <w:p w:rsidR="009C1D2D" w:rsidRPr="00004A89" w:rsidRDefault="009C1D2D" w:rsidP="00094C06">
            <w:pPr>
              <w:spacing w:after="0" w:line="240" w:lineRule="auto"/>
              <w:rPr>
                <w:rFonts w:ascii="Calibri" w:hAnsi="Calibri"/>
                <w:sz w:val="22"/>
                <w:szCs w:val="22"/>
              </w:rPr>
            </w:pPr>
          </w:p>
        </w:tc>
        <w:tc>
          <w:tcPr>
            <w:tcW w:w="1116" w:type="dxa"/>
          </w:tcPr>
          <w:p w:rsidR="009C1D2D" w:rsidRPr="00004A89" w:rsidRDefault="009C1D2D" w:rsidP="00094C06">
            <w:pPr>
              <w:spacing w:after="0" w:line="240" w:lineRule="auto"/>
              <w:rPr>
                <w:rFonts w:ascii="Calibri" w:hAnsi="Calibri"/>
                <w:sz w:val="22"/>
                <w:szCs w:val="22"/>
              </w:rPr>
            </w:pPr>
          </w:p>
        </w:tc>
        <w:tc>
          <w:tcPr>
            <w:tcW w:w="851" w:type="dxa"/>
          </w:tcPr>
          <w:p w:rsidR="009C1D2D" w:rsidRPr="00004A89" w:rsidRDefault="009C1D2D" w:rsidP="00094C06">
            <w:pPr>
              <w:spacing w:after="0" w:line="240" w:lineRule="auto"/>
              <w:rPr>
                <w:rFonts w:ascii="Calibri" w:hAnsi="Calibri"/>
                <w:sz w:val="22"/>
                <w:szCs w:val="22"/>
              </w:rPr>
            </w:pPr>
          </w:p>
        </w:tc>
        <w:tc>
          <w:tcPr>
            <w:tcW w:w="1152" w:type="dxa"/>
          </w:tcPr>
          <w:p w:rsidR="009C1D2D" w:rsidRPr="00004A89" w:rsidRDefault="009C1D2D" w:rsidP="00094C06">
            <w:pPr>
              <w:spacing w:after="0" w:line="240" w:lineRule="auto"/>
              <w:rPr>
                <w:rFonts w:ascii="Calibri" w:hAnsi="Calibri"/>
                <w:sz w:val="22"/>
                <w:szCs w:val="22"/>
              </w:rPr>
            </w:pPr>
          </w:p>
        </w:tc>
      </w:tr>
    </w:tbl>
    <w:p w:rsidR="00A7303E" w:rsidRDefault="00A7303E" w:rsidP="00A7303E">
      <w:pPr>
        <w:spacing w:after="0" w:line="240" w:lineRule="auto"/>
        <w:ind w:left="720"/>
        <w:rPr>
          <w:rFonts w:ascii="Calibri" w:hAnsi="Calibri"/>
          <w:b/>
          <w:sz w:val="22"/>
          <w:szCs w:val="22"/>
          <w:u w:val="single"/>
        </w:rPr>
      </w:pPr>
    </w:p>
    <w:p w:rsidR="009C1D2D" w:rsidRDefault="009C1D2D"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MATERIÁL</w:t>
      </w:r>
    </w:p>
    <w:p w:rsidR="00FD368B" w:rsidRDefault="00FD368B" w:rsidP="00FD368B">
      <w:pPr>
        <w:spacing w:after="0" w:line="240" w:lineRule="auto"/>
        <w:rPr>
          <w:rFonts w:ascii="Calibri" w:hAnsi="Calibri"/>
          <w:b/>
          <w:sz w:val="22"/>
          <w:szCs w:val="22"/>
          <w:u w:val="single"/>
        </w:rPr>
      </w:pPr>
    </w:p>
    <w:p w:rsidR="00FD368B" w:rsidRPr="002655B0" w:rsidRDefault="009C1D2D" w:rsidP="00FD368B">
      <w:pPr>
        <w:spacing w:after="0" w:line="240" w:lineRule="auto"/>
        <w:rPr>
          <w:rFonts w:ascii="Calibri" w:hAnsi="Calibri"/>
          <w:sz w:val="22"/>
          <w:szCs w:val="22"/>
        </w:rPr>
      </w:pPr>
      <w:r w:rsidRPr="002655B0">
        <w:rPr>
          <w:rFonts w:ascii="Calibri" w:hAnsi="Calibri"/>
          <w:sz w:val="22"/>
          <w:szCs w:val="22"/>
        </w:rPr>
        <w:t>Cena materiálu v rámci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45"/>
      </w:tblGrid>
      <w:tr w:rsidR="00FD368B" w:rsidRPr="00294065" w:rsidTr="006B7284">
        <w:tc>
          <w:tcPr>
            <w:tcW w:w="9345" w:type="dxa"/>
          </w:tcPr>
          <w:p w:rsidR="00FD368B" w:rsidRPr="00FC3F7A" w:rsidRDefault="00FC3F7A" w:rsidP="00FC3F7A">
            <w:pPr>
              <w:spacing w:after="0" w:line="240" w:lineRule="auto"/>
              <w:rPr>
                <w:rFonts w:ascii="Calibri" w:hAnsi="Calibri"/>
                <w:sz w:val="22"/>
                <w:szCs w:val="22"/>
              </w:rPr>
            </w:pPr>
            <w:r w:rsidRPr="00FC3F7A">
              <w:rPr>
                <w:rFonts w:ascii="Calibri" w:hAnsi="Calibri"/>
                <w:sz w:val="22"/>
                <w:szCs w:val="22"/>
              </w:rPr>
              <w:t xml:space="preserve">Podložky </w:t>
            </w:r>
            <w:r w:rsidR="00C6081E" w:rsidRPr="00FC3F7A">
              <w:rPr>
                <w:rFonts w:ascii="Calibri" w:hAnsi="Calibri"/>
                <w:sz w:val="22"/>
                <w:szCs w:val="22"/>
              </w:rPr>
              <w:t>na relaxaci, knihy k tréninku kong. fcí atp.,…zdr. materiál k aplikaci depotních injekcí…</w:t>
            </w:r>
          </w:p>
        </w:tc>
      </w:tr>
    </w:tbl>
    <w:p w:rsidR="00FD368B" w:rsidRPr="00004A89" w:rsidRDefault="00FD368B" w:rsidP="00FD368B">
      <w:pPr>
        <w:spacing w:after="0" w:line="240" w:lineRule="auto"/>
        <w:rPr>
          <w:rFonts w:ascii="Calibri" w:hAnsi="Calibri"/>
          <w:sz w:val="22"/>
          <w:szCs w:val="22"/>
        </w:rPr>
      </w:pPr>
    </w:p>
    <w:p w:rsidR="00FD368B" w:rsidRDefault="009C1D2D" w:rsidP="00FD368B">
      <w:pPr>
        <w:spacing w:after="0" w:line="240" w:lineRule="auto"/>
        <w:rPr>
          <w:rFonts w:ascii="Calibri" w:hAnsi="Calibri"/>
          <w:sz w:val="22"/>
          <w:szCs w:val="22"/>
        </w:rPr>
      </w:pPr>
      <w:r w:rsidRPr="00FF787A">
        <w:rPr>
          <w:rFonts w:ascii="Calibri" w:hAnsi="Calibri"/>
          <w:sz w:val="22"/>
          <w:szCs w:val="22"/>
        </w:rPr>
        <w:t>Odůvodnění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45"/>
      </w:tblGrid>
      <w:tr w:rsidR="00FD368B" w:rsidRPr="00004A89" w:rsidTr="00372D2E">
        <w:trPr>
          <w:trHeight w:val="100"/>
        </w:trPr>
        <w:tc>
          <w:tcPr>
            <w:tcW w:w="9345" w:type="dxa"/>
          </w:tcPr>
          <w:p w:rsidR="00FD368B" w:rsidRPr="00004A89" w:rsidRDefault="00FD368B" w:rsidP="00FF787A">
            <w:pPr>
              <w:spacing w:after="0" w:line="240" w:lineRule="auto"/>
              <w:rPr>
                <w:rFonts w:ascii="Calibri" w:hAnsi="Calibri"/>
                <w:sz w:val="22"/>
                <w:szCs w:val="22"/>
              </w:rPr>
            </w:pPr>
          </w:p>
        </w:tc>
      </w:tr>
    </w:tbl>
    <w:p w:rsidR="00FD368B" w:rsidRDefault="00FD368B" w:rsidP="00FD368B">
      <w:pPr>
        <w:spacing w:after="0" w:line="240" w:lineRule="auto"/>
        <w:rPr>
          <w:rFonts w:ascii="Calibri" w:hAnsi="Calibri"/>
          <w:b/>
          <w:sz w:val="22"/>
          <w:szCs w:val="22"/>
          <w:u w:val="single"/>
        </w:rPr>
      </w:pPr>
    </w:p>
    <w:p w:rsidR="009C1D2D" w:rsidRPr="00004A89" w:rsidRDefault="009C1D2D" w:rsidP="009C1D2D">
      <w:pPr>
        <w:spacing w:after="200" w:line="240" w:lineRule="auto"/>
        <w:ind w:right="0"/>
        <w:rPr>
          <w:rFonts w:ascii="Calibri" w:hAnsi="Calibri"/>
          <w:sz w:val="22"/>
          <w:szCs w:val="22"/>
        </w:rPr>
      </w:pPr>
      <w:r w:rsidRPr="00004A89">
        <w:rPr>
          <w:rFonts w:ascii="Calibri" w:hAnsi="Calibri"/>
          <w:sz w:val="22"/>
          <w:szCs w:val="22"/>
        </w:rPr>
        <w:t>Materiál (kódy se čerpají z číselníků SÚKLu ev. VZP)</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79"/>
        <w:gridCol w:w="567"/>
        <w:gridCol w:w="2693"/>
        <w:gridCol w:w="1276"/>
        <w:gridCol w:w="1134"/>
        <w:gridCol w:w="1134"/>
        <w:gridCol w:w="851"/>
        <w:gridCol w:w="1134"/>
      </w:tblGrid>
      <w:tr w:rsidR="009C1D2D" w:rsidRPr="00004A89" w:rsidTr="00094C06">
        <w:tc>
          <w:tcPr>
            <w:tcW w:w="779"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sk. PZT</w:t>
            </w:r>
          </w:p>
        </w:tc>
        <w:tc>
          <w:tcPr>
            <w:tcW w:w="567"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kód</w:t>
            </w:r>
          </w:p>
        </w:tc>
        <w:tc>
          <w:tcPr>
            <w:tcW w:w="2693"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název</w:t>
            </w:r>
          </w:p>
        </w:tc>
        <w:tc>
          <w:tcPr>
            <w:tcW w:w="1276"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měrná jednotka</w:t>
            </w:r>
          </w:p>
        </w:tc>
        <w:tc>
          <w:tcPr>
            <w:tcW w:w="1134"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počet spotřeb. jednotek</w:t>
            </w:r>
          </w:p>
        </w:tc>
        <w:tc>
          <w:tcPr>
            <w:tcW w:w="1134"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za jednotku</w:t>
            </w:r>
          </w:p>
        </w:tc>
        <w:tc>
          <w:tcPr>
            <w:tcW w:w="851"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celkem</w:t>
            </w:r>
          </w:p>
        </w:tc>
        <w:tc>
          <w:tcPr>
            <w:tcW w:w="1134" w:type="dxa"/>
          </w:tcPr>
          <w:p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ZUM</w:t>
            </w:r>
            <w:r w:rsidRPr="00004A89">
              <w:rPr>
                <w:rFonts w:ascii="Calibri" w:hAnsi="Calibri"/>
                <w:sz w:val="22"/>
                <w:szCs w:val="22"/>
              </w:rPr>
              <w:br/>
              <w:t>(ANO/NE)</w:t>
            </w:r>
          </w:p>
        </w:tc>
      </w:tr>
      <w:tr w:rsidR="009C1D2D" w:rsidRPr="00004A89" w:rsidTr="00094C06">
        <w:tc>
          <w:tcPr>
            <w:tcW w:w="779" w:type="dxa"/>
          </w:tcPr>
          <w:p w:rsidR="009C1D2D" w:rsidRPr="00004A89" w:rsidRDefault="009C1D2D" w:rsidP="00094C06">
            <w:pPr>
              <w:spacing w:after="0" w:line="240" w:lineRule="auto"/>
              <w:rPr>
                <w:rFonts w:ascii="Calibri" w:hAnsi="Calibri"/>
                <w:sz w:val="22"/>
                <w:szCs w:val="22"/>
              </w:rPr>
            </w:pPr>
          </w:p>
        </w:tc>
        <w:tc>
          <w:tcPr>
            <w:tcW w:w="567" w:type="dxa"/>
          </w:tcPr>
          <w:p w:rsidR="009C1D2D" w:rsidRPr="00004A89" w:rsidRDefault="009C1D2D" w:rsidP="00094C06">
            <w:pPr>
              <w:spacing w:after="0" w:line="240" w:lineRule="auto"/>
              <w:rPr>
                <w:rFonts w:ascii="Calibri" w:hAnsi="Calibri"/>
                <w:sz w:val="22"/>
                <w:szCs w:val="22"/>
              </w:rPr>
            </w:pPr>
          </w:p>
        </w:tc>
        <w:tc>
          <w:tcPr>
            <w:tcW w:w="2693" w:type="dxa"/>
          </w:tcPr>
          <w:p w:rsidR="009C1D2D" w:rsidRPr="00004A89" w:rsidRDefault="009C1D2D" w:rsidP="00094C06">
            <w:pPr>
              <w:spacing w:after="0" w:line="240" w:lineRule="auto"/>
              <w:rPr>
                <w:rFonts w:ascii="Calibri" w:hAnsi="Calibri"/>
                <w:sz w:val="22"/>
                <w:szCs w:val="22"/>
              </w:rPr>
            </w:pPr>
          </w:p>
        </w:tc>
        <w:tc>
          <w:tcPr>
            <w:tcW w:w="1276" w:type="dxa"/>
          </w:tcPr>
          <w:p w:rsidR="009C1D2D" w:rsidRPr="00004A89" w:rsidRDefault="009C1D2D" w:rsidP="00094C06">
            <w:pPr>
              <w:spacing w:after="0" w:line="240" w:lineRule="auto"/>
              <w:rPr>
                <w:rFonts w:ascii="Calibri" w:hAnsi="Calibri"/>
                <w:sz w:val="22"/>
                <w:szCs w:val="22"/>
              </w:rPr>
            </w:pPr>
          </w:p>
        </w:tc>
        <w:tc>
          <w:tcPr>
            <w:tcW w:w="1134" w:type="dxa"/>
          </w:tcPr>
          <w:p w:rsidR="009C1D2D" w:rsidRPr="00004A89" w:rsidRDefault="009C1D2D" w:rsidP="00094C06">
            <w:pPr>
              <w:spacing w:after="0" w:line="240" w:lineRule="auto"/>
              <w:rPr>
                <w:rFonts w:ascii="Calibri" w:hAnsi="Calibri"/>
                <w:sz w:val="22"/>
                <w:szCs w:val="22"/>
              </w:rPr>
            </w:pPr>
          </w:p>
        </w:tc>
        <w:tc>
          <w:tcPr>
            <w:tcW w:w="1134" w:type="dxa"/>
          </w:tcPr>
          <w:p w:rsidR="009C1D2D" w:rsidRPr="00004A89" w:rsidRDefault="009C1D2D" w:rsidP="00094C06">
            <w:pPr>
              <w:spacing w:after="0" w:line="240" w:lineRule="auto"/>
              <w:rPr>
                <w:rFonts w:ascii="Calibri" w:hAnsi="Calibri"/>
                <w:sz w:val="22"/>
                <w:szCs w:val="22"/>
              </w:rPr>
            </w:pPr>
          </w:p>
        </w:tc>
        <w:tc>
          <w:tcPr>
            <w:tcW w:w="851" w:type="dxa"/>
          </w:tcPr>
          <w:p w:rsidR="009C1D2D" w:rsidRPr="00004A89" w:rsidRDefault="009C1D2D" w:rsidP="00094C06">
            <w:pPr>
              <w:spacing w:after="0" w:line="240" w:lineRule="auto"/>
              <w:rPr>
                <w:rFonts w:ascii="Calibri" w:hAnsi="Calibri"/>
                <w:sz w:val="22"/>
                <w:szCs w:val="22"/>
              </w:rPr>
            </w:pPr>
          </w:p>
        </w:tc>
        <w:tc>
          <w:tcPr>
            <w:tcW w:w="1134" w:type="dxa"/>
          </w:tcPr>
          <w:p w:rsidR="009C1D2D" w:rsidRPr="00004A89" w:rsidRDefault="009C1D2D" w:rsidP="00094C06">
            <w:pPr>
              <w:spacing w:after="0" w:line="240" w:lineRule="auto"/>
              <w:rPr>
                <w:rFonts w:ascii="Calibri" w:hAnsi="Calibri"/>
                <w:sz w:val="22"/>
                <w:szCs w:val="22"/>
              </w:rPr>
            </w:pPr>
          </w:p>
        </w:tc>
      </w:tr>
      <w:tr w:rsidR="009C1D2D" w:rsidRPr="00004A89" w:rsidTr="00094C06">
        <w:tc>
          <w:tcPr>
            <w:tcW w:w="779" w:type="dxa"/>
          </w:tcPr>
          <w:p w:rsidR="009C1D2D" w:rsidRPr="00004A89" w:rsidRDefault="009C1D2D" w:rsidP="00094C06">
            <w:pPr>
              <w:spacing w:after="0" w:line="240" w:lineRule="auto"/>
              <w:rPr>
                <w:rFonts w:ascii="Calibri" w:hAnsi="Calibri"/>
                <w:sz w:val="22"/>
                <w:szCs w:val="22"/>
              </w:rPr>
            </w:pPr>
          </w:p>
        </w:tc>
        <w:tc>
          <w:tcPr>
            <w:tcW w:w="567" w:type="dxa"/>
          </w:tcPr>
          <w:p w:rsidR="009C1D2D" w:rsidRPr="00004A89" w:rsidRDefault="009C1D2D" w:rsidP="00094C06">
            <w:pPr>
              <w:spacing w:after="0" w:line="240" w:lineRule="auto"/>
              <w:rPr>
                <w:rFonts w:ascii="Calibri" w:hAnsi="Calibri"/>
                <w:sz w:val="22"/>
                <w:szCs w:val="22"/>
              </w:rPr>
            </w:pPr>
          </w:p>
        </w:tc>
        <w:tc>
          <w:tcPr>
            <w:tcW w:w="2693" w:type="dxa"/>
          </w:tcPr>
          <w:p w:rsidR="009C1D2D" w:rsidRPr="00004A89" w:rsidRDefault="009C1D2D" w:rsidP="00094C06">
            <w:pPr>
              <w:spacing w:after="0" w:line="240" w:lineRule="auto"/>
              <w:rPr>
                <w:rFonts w:ascii="Calibri" w:hAnsi="Calibri"/>
                <w:sz w:val="22"/>
                <w:szCs w:val="22"/>
              </w:rPr>
            </w:pPr>
          </w:p>
        </w:tc>
        <w:tc>
          <w:tcPr>
            <w:tcW w:w="1276" w:type="dxa"/>
          </w:tcPr>
          <w:p w:rsidR="009C1D2D" w:rsidRPr="00004A89" w:rsidRDefault="009C1D2D" w:rsidP="00094C06">
            <w:pPr>
              <w:spacing w:after="0" w:line="240" w:lineRule="auto"/>
              <w:rPr>
                <w:rFonts w:ascii="Calibri" w:hAnsi="Calibri"/>
                <w:sz w:val="22"/>
                <w:szCs w:val="22"/>
              </w:rPr>
            </w:pPr>
          </w:p>
        </w:tc>
        <w:tc>
          <w:tcPr>
            <w:tcW w:w="1134" w:type="dxa"/>
          </w:tcPr>
          <w:p w:rsidR="009C1D2D" w:rsidRPr="00004A89" w:rsidRDefault="009C1D2D" w:rsidP="00094C06">
            <w:pPr>
              <w:spacing w:after="0" w:line="240" w:lineRule="auto"/>
              <w:rPr>
                <w:rFonts w:ascii="Calibri" w:hAnsi="Calibri"/>
                <w:sz w:val="22"/>
                <w:szCs w:val="22"/>
              </w:rPr>
            </w:pPr>
          </w:p>
        </w:tc>
        <w:tc>
          <w:tcPr>
            <w:tcW w:w="1134" w:type="dxa"/>
          </w:tcPr>
          <w:p w:rsidR="009C1D2D" w:rsidRPr="00004A89" w:rsidRDefault="009C1D2D" w:rsidP="00094C06">
            <w:pPr>
              <w:spacing w:after="0" w:line="240" w:lineRule="auto"/>
              <w:rPr>
                <w:rFonts w:ascii="Calibri" w:hAnsi="Calibri"/>
                <w:sz w:val="22"/>
                <w:szCs w:val="22"/>
              </w:rPr>
            </w:pPr>
          </w:p>
        </w:tc>
        <w:tc>
          <w:tcPr>
            <w:tcW w:w="851" w:type="dxa"/>
          </w:tcPr>
          <w:p w:rsidR="009C1D2D" w:rsidRPr="00004A89" w:rsidRDefault="009C1D2D" w:rsidP="00094C06">
            <w:pPr>
              <w:spacing w:after="0" w:line="240" w:lineRule="auto"/>
              <w:rPr>
                <w:rFonts w:ascii="Calibri" w:hAnsi="Calibri"/>
                <w:sz w:val="22"/>
                <w:szCs w:val="22"/>
              </w:rPr>
            </w:pPr>
          </w:p>
        </w:tc>
        <w:tc>
          <w:tcPr>
            <w:tcW w:w="1134" w:type="dxa"/>
          </w:tcPr>
          <w:p w:rsidR="009C1D2D" w:rsidRPr="00004A89" w:rsidRDefault="009C1D2D" w:rsidP="00094C06">
            <w:pPr>
              <w:spacing w:after="0" w:line="240" w:lineRule="auto"/>
              <w:rPr>
                <w:rFonts w:ascii="Calibri" w:hAnsi="Calibri"/>
                <w:sz w:val="22"/>
                <w:szCs w:val="22"/>
              </w:rPr>
            </w:pPr>
          </w:p>
        </w:tc>
      </w:tr>
    </w:tbl>
    <w:p w:rsidR="009C1D2D" w:rsidRDefault="009C1D2D" w:rsidP="00FD368B">
      <w:pPr>
        <w:spacing w:after="0" w:line="240" w:lineRule="auto"/>
        <w:rPr>
          <w:rFonts w:ascii="Calibri" w:hAnsi="Calibri"/>
          <w:b/>
          <w:sz w:val="22"/>
          <w:szCs w:val="22"/>
          <w:u w:val="single"/>
        </w:rPr>
      </w:pPr>
    </w:p>
    <w:p w:rsidR="006B7284" w:rsidRDefault="006B7284" w:rsidP="00FD368B">
      <w:pPr>
        <w:spacing w:after="0" w:line="240" w:lineRule="auto"/>
        <w:rPr>
          <w:rFonts w:ascii="Calibri" w:hAnsi="Calibri"/>
          <w:b/>
          <w:sz w:val="22"/>
          <w:szCs w:val="22"/>
          <w:u w:val="single"/>
        </w:rPr>
      </w:pPr>
    </w:p>
    <w:p w:rsidR="006B7284" w:rsidRDefault="006B7284" w:rsidP="00FD368B">
      <w:pPr>
        <w:spacing w:after="0" w:line="240" w:lineRule="auto"/>
        <w:rPr>
          <w:rFonts w:ascii="Calibri" w:hAnsi="Calibri"/>
          <w:b/>
          <w:sz w:val="22"/>
          <w:szCs w:val="22"/>
          <w:u w:val="single"/>
        </w:rPr>
      </w:pPr>
    </w:p>
    <w:p w:rsidR="009C1D2D" w:rsidRDefault="009C1D2D" w:rsidP="004E02BE">
      <w:pPr>
        <w:numPr>
          <w:ilvl w:val="0"/>
          <w:numId w:val="21"/>
        </w:numPr>
        <w:spacing w:after="0" w:line="240" w:lineRule="auto"/>
        <w:rPr>
          <w:rFonts w:ascii="Calibri" w:hAnsi="Calibri"/>
          <w:b/>
          <w:sz w:val="22"/>
          <w:szCs w:val="22"/>
          <w:u w:val="single"/>
        </w:rPr>
      </w:pPr>
      <w:r w:rsidRPr="00004A89">
        <w:rPr>
          <w:rFonts w:ascii="Calibri" w:hAnsi="Calibri"/>
          <w:b/>
          <w:sz w:val="22"/>
          <w:szCs w:val="22"/>
          <w:u w:val="single"/>
        </w:rPr>
        <w:t>POUŽITÉ PŘÍSTROJE</w:t>
      </w:r>
    </w:p>
    <w:p w:rsidR="009C1D2D" w:rsidRDefault="009C1D2D" w:rsidP="009C1D2D">
      <w:pPr>
        <w:spacing w:after="0" w:line="240" w:lineRule="auto"/>
        <w:rPr>
          <w:rFonts w:ascii="Calibri" w:hAnsi="Calibri"/>
          <w:b/>
          <w:sz w:val="22"/>
          <w:szCs w:val="22"/>
          <w:u w:val="single"/>
        </w:rPr>
      </w:pPr>
    </w:p>
    <w:p w:rsidR="009C1D2D" w:rsidRDefault="009C1D2D" w:rsidP="009C1D2D">
      <w:pPr>
        <w:spacing w:after="0" w:line="240" w:lineRule="auto"/>
        <w:rPr>
          <w:rFonts w:ascii="Calibri" w:hAnsi="Calibri"/>
          <w:sz w:val="22"/>
          <w:szCs w:val="22"/>
        </w:rPr>
      </w:pPr>
      <w:r>
        <w:rPr>
          <w:rFonts w:ascii="Calibri" w:hAnsi="Calibri"/>
          <w:sz w:val="22"/>
          <w:szCs w:val="22"/>
        </w:rPr>
        <w:t>Celková kalkulovaná cena za specifické přístroje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45"/>
      </w:tblGrid>
      <w:tr w:rsidR="009C1D2D" w:rsidRPr="00004A89" w:rsidTr="006B7284">
        <w:tc>
          <w:tcPr>
            <w:tcW w:w="9345" w:type="dxa"/>
          </w:tcPr>
          <w:p w:rsidR="009C1D2D" w:rsidRPr="00294065" w:rsidRDefault="00C6081E" w:rsidP="00372D2E">
            <w:pPr>
              <w:spacing w:after="0" w:line="240" w:lineRule="auto"/>
              <w:rPr>
                <w:rFonts w:ascii="Calibri" w:hAnsi="Calibri"/>
                <w:b/>
                <w:sz w:val="22"/>
                <w:szCs w:val="22"/>
              </w:rPr>
            </w:pPr>
            <w:r>
              <w:rPr>
                <w:rFonts w:ascii="Calibri" w:hAnsi="Calibri"/>
                <w:b/>
                <w:sz w:val="22"/>
                <w:szCs w:val="22"/>
              </w:rPr>
              <w:t>-</w:t>
            </w:r>
          </w:p>
        </w:tc>
      </w:tr>
    </w:tbl>
    <w:p w:rsidR="00583D0E" w:rsidRDefault="00583D0E" w:rsidP="00D31901">
      <w:pPr>
        <w:spacing w:after="200" w:line="240" w:lineRule="auto"/>
        <w:ind w:right="0"/>
        <w:rPr>
          <w:rFonts w:ascii="Calibri" w:hAnsi="Calibri"/>
          <w:sz w:val="22"/>
          <w:szCs w:val="22"/>
        </w:rPr>
      </w:pPr>
    </w:p>
    <w:p w:rsidR="009C1D2D" w:rsidRPr="00004A89" w:rsidRDefault="009C1D2D" w:rsidP="009C1D2D">
      <w:pPr>
        <w:spacing w:after="200" w:line="240" w:lineRule="auto"/>
        <w:ind w:right="0"/>
        <w:rPr>
          <w:rFonts w:ascii="Calibri" w:hAnsi="Calibri"/>
          <w:sz w:val="22"/>
          <w:szCs w:val="22"/>
        </w:rPr>
      </w:pPr>
      <w:r>
        <w:rPr>
          <w:rFonts w:ascii="Calibri" w:hAnsi="Calibri"/>
          <w:sz w:val="22"/>
          <w:szCs w:val="22"/>
        </w:rPr>
        <w:t xml:space="preserve">Specifické přístroje používané </w:t>
      </w:r>
      <w:r w:rsidRPr="00004A89">
        <w:rPr>
          <w:rFonts w:ascii="Calibri" w:hAnsi="Calibri"/>
          <w:sz w:val="22"/>
          <w:szCs w:val="22"/>
        </w:rPr>
        <w:t>v</w:t>
      </w:r>
      <w:r>
        <w:rPr>
          <w:rFonts w:ascii="Calibri" w:hAnsi="Calibri"/>
          <w:sz w:val="22"/>
          <w:szCs w:val="22"/>
        </w:rPr>
        <w:t xml:space="preserve"> daném </w:t>
      </w:r>
      <w:r w:rsidRPr="00004A89">
        <w:rPr>
          <w:rFonts w:ascii="Calibri" w:hAnsi="Calibri"/>
          <w:sz w:val="22"/>
          <w:szCs w:val="22"/>
        </w:rPr>
        <w:t>výkonu</w:t>
      </w:r>
      <w:r w:rsidR="00583D0E">
        <w:rPr>
          <w:rFonts w:ascii="Calibri" w:hAnsi="Calibri"/>
          <w:sz w:val="22"/>
          <w:szCs w:val="22"/>
        </w:rPr>
        <w:t xml:space="preserve"> </w:t>
      </w:r>
      <w:r w:rsidR="00583D0E" w:rsidRPr="00C42AE4">
        <w:rPr>
          <w:rFonts w:ascii="Calibri" w:hAnsi="Calibri"/>
          <w:sz w:val="22"/>
          <w:szCs w:val="22"/>
        </w:rPr>
        <w:t>– dle vyhl. 92/2012</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21"/>
        <w:gridCol w:w="1843"/>
        <w:gridCol w:w="1275"/>
        <w:gridCol w:w="986"/>
        <w:gridCol w:w="1141"/>
        <w:gridCol w:w="1275"/>
        <w:gridCol w:w="2127"/>
      </w:tblGrid>
      <w:tr w:rsidR="00E60692" w:rsidRPr="00004A89" w:rsidTr="002655B0">
        <w:trPr>
          <w:trHeight w:val="2002"/>
        </w:trPr>
        <w:tc>
          <w:tcPr>
            <w:tcW w:w="921" w:type="dxa"/>
            <w:tcBorders>
              <w:right w:val="single" w:sz="4" w:space="0" w:color="auto"/>
            </w:tcBorders>
          </w:tcPr>
          <w:p w:rsidR="00E60692" w:rsidRPr="00004A89" w:rsidRDefault="00E60692" w:rsidP="00E60692">
            <w:pPr>
              <w:spacing w:after="0" w:line="240" w:lineRule="auto"/>
              <w:rPr>
                <w:rFonts w:ascii="Calibri" w:hAnsi="Calibri"/>
                <w:sz w:val="22"/>
                <w:szCs w:val="22"/>
              </w:rPr>
            </w:pPr>
            <w:r>
              <w:rPr>
                <w:rFonts w:ascii="Calibri" w:hAnsi="Calibri"/>
                <w:sz w:val="22"/>
                <w:szCs w:val="22"/>
              </w:rPr>
              <w:t>kód</w:t>
            </w:r>
          </w:p>
        </w:tc>
        <w:tc>
          <w:tcPr>
            <w:tcW w:w="1843" w:type="dxa"/>
            <w:tcBorders>
              <w:left w:val="single" w:sz="4" w:space="0" w:color="auto"/>
            </w:tcBorders>
          </w:tcPr>
          <w:p w:rsidR="00E60692" w:rsidRPr="00004A89" w:rsidRDefault="00E60692" w:rsidP="00E60692">
            <w:pPr>
              <w:spacing w:after="0" w:line="240" w:lineRule="auto"/>
              <w:rPr>
                <w:rFonts w:ascii="Calibri" w:hAnsi="Calibri"/>
                <w:sz w:val="22"/>
                <w:szCs w:val="22"/>
              </w:rPr>
            </w:pPr>
            <w:r w:rsidRPr="00004A89">
              <w:rPr>
                <w:rFonts w:ascii="Calibri" w:hAnsi="Calibri"/>
                <w:sz w:val="22"/>
                <w:szCs w:val="22"/>
              </w:rPr>
              <w:t>název přístroje</w:t>
            </w:r>
          </w:p>
        </w:tc>
        <w:tc>
          <w:tcPr>
            <w:tcW w:w="1275" w:type="dxa"/>
          </w:tcPr>
          <w:p w:rsidR="00E60692" w:rsidRDefault="00E60692" w:rsidP="00E60692">
            <w:pPr>
              <w:spacing w:after="0" w:line="240" w:lineRule="auto"/>
              <w:rPr>
                <w:rFonts w:ascii="Calibri" w:hAnsi="Calibri"/>
                <w:sz w:val="22"/>
                <w:szCs w:val="22"/>
              </w:rPr>
            </w:pPr>
            <w:r w:rsidRPr="00004A89">
              <w:rPr>
                <w:rFonts w:ascii="Calibri" w:hAnsi="Calibri"/>
                <w:sz w:val="22"/>
                <w:szCs w:val="22"/>
              </w:rPr>
              <w:t>Pořizovací hodnota</w:t>
            </w:r>
          </w:p>
          <w:p w:rsidR="00E60692" w:rsidRPr="00004A89" w:rsidRDefault="00C42AE4" w:rsidP="00E60692">
            <w:pPr>
              <w:spacing w:after="0" w:line="240" w:lineRule="auto"/>
              <w:rPr>
                <w:rFonts w:ascii="Calibri" w:hAnsi="Calibri"/>
                <w:sz w:val="22"/>
                <w:szCs w:val="22"/>
              </w:rPr>
            </w:pPr>
            <w:r>
              <w:rPr>
                <w:rFonts w:ascii="Calibri" w:hAnsi="Calibri"/>
                <w:sz w:val="22"/>
                <w:szCs w:val="22"/>
              </w:rPr>
              <w:t>(bez</w:t>
            </w:r>
            <w:r w:rsidR="00E60692" w:rsidRPr="00C42AE4">
              <w:rPr>
                <w:rFonts w:ascii="Calibri" w:hAnsi="Calibri"/>
                <w:sz w:val="22"/>
                <w:szCs w:val="22"/>
              </w:rPr>
              <w:t xml:space="preserve"> DPH)</w:t>
            </w:r>
            <w:r w:rsidR="00E60692">
              <w:rPr>
                <w:rFonts w:ascii="Calibri" w:hAnsi="Calibri"/>
                <w:sz w:val="22"/>
                <w:szCs w:val="22"/>
              </w:rPr>
              <w:t xml:space="preserve"> </w:t>
            </w:r>
          </w:p>
        </w:tc>
        <w:tc>
          <w:tcPr>
            <w:tcW w:w="986" w:type="dxa"/>
          </w:tcPr>
          <w:p w:rsidR="00E60692" w:rsidRPr="00004A89" w:rsidRDefault="00E60692" w:rsidP="00E60692">
            <w:pPr>
              <w:spacing w:after="0" w:line="240" w:lineRule="auto"/>
              <w:rPr>
                <w:rFonts w:ascii="Calibri" w:hAnsi="Calibri"/>
                <w:sz w:val="22"/>
                <w:szCs w:val="22"/>
              </w:rPr>
            </w:pPr>
            <w:r w:rsidRPr="00004A89">
              <w:rPr>
                <w:rFonts w:ascii="Calibri" w:hAnsi="Calibri"/>
                <w:sz w:val="22"/>
                <w:szCs w:val="22"/>
              </w:rPr>
              <w:t xml:space="preserve">životnost </w:t>
            </w:r>
          </w:p>
          <w:p w:rsidR="00E60692" w:rsidRPr="00004A89" w:rsidRDefault="00E60692" w:rsidP="00E60692">
            <w:pPr>
              <w:spacing w:after="0" w:line="240" w:lineRule="auto"/>
              <w:rPr>
                <w:rFonts w:ascii="Calibri" w:hAnsi="Calibri"/>
                <w:sz w:val="22"/>
                <w:szCs w:val="22"/>
              </w:rPr>
            </w:pPr>
            <w:r w:rsidRPr="00004A89">
              <w:rPr>
                <w:rFonts w:ascii="Calibri" w:hAnsi="Calibri"/>
                <w:sz w:val="22"/>
                <w:szCs w:val="22"/>
              </w:rPr>
              <w:t>v letech</w:t>
            </w:r>
          </w:p>
        </w:tc>
        <w:tc>
          <w:tcPr>
            <w:tcW w:w="1141" w:type="dxa"/>
          </w:tcPr>
          <w:p w:rsidR="00E60692" w:rsidRPr="00BC0480" w:rsidRDefault="00E60692" w:rsidP="00E60692">
            <w:pPr>
              <w:spacing w:after="0" w:line="240" w:lineRule="auto"/>
              <w:ind w:right="0"/>
              <w:rPr>
                <w:rFonts w:ascii="Calibri" w:hAnsi="Calibri"/>
                <w:b/>
                <w:sz w:val="22"/>
                <w:szCs w:val="22"/>
              </w:rPr>
            </w:pPr>
            <w:r w:rsidRPr="00BC0480">
              <w:rPr>
                <w:rFonts w:ascii="Calibri" w:hAnsi="Calibri"/>
                <w:sz w:val="22"/>
                <w:szCs w:val="22"/>
              </w:rPr>
              <w:t>počet dle vyhl</w:t>
            </w:r>
            <w:r w:rsidR="00374B2E">
              <w:rPr>
                <w:rFonts w:ascii="Calibri" w:hAnsi="Calibri"/>
                <w:sz w:val="22"/>
                <w:szCs w:val="22"/>
              </w:rPr>
              <w:t>.</w:t>
            </w:r>
            <w:r w:rsidR="00CE23EE" w:rsidRPr="00BC0480">
              <w:rPr>
                <w:rFonts w:ascii="Calibri" w:hAnsi="Calibri"/>
                <w:sz w:val="22"/>
                <w:szCs w:val="22"/>
              </w:rPr>
              <w:t xml:space="preserve"> č.92/2012</w:t>
            </w:r>
          </w:p>
          <w:p w:rsidR="00E60692" w:rsidRPr="00BC0480" w:rsidRDefault="00E60692" w:rsidP="00E60692">
            <w:pPr>
              <w:spacing w:after="0" w:line="240" w:lineRule="auto"/>
              <w:rPr>
                <w:rFonts w:ascii="Calibri" w:hAnsi="Calibri"/>
                <w:sz w:val="18"/>
                <w:szCs w:val="18"/>
              </w:rPr>
            </w:pPr>
          </w:p>
        </w:tc>
        <w:tc>
          <w:tcPr>
            <w:tcW w:w="1275" w:type="dxa"/>
          </w:tcPr>
          <w:p w:rsidR="00E60692" w:rsidRPr="00004A89" w:rsidRDefault="00E60692" w:rsidP="00E60692">
            <w:pPr>
              <w:spacing w:after="0" w:line="240" w:lineRule="auto"/>
              <w:rPr>
                <w:rFonts w:ascii="Calibri" w:hAnsi="Calibri"/>
                <w:sz w:val="22"/>
                <w:szCs w:val="22"/>
              </w:rPr>
            </w:pPr>
            <w:r w:rsidRPr="00004A89">
              <w:rPr>
                <w:rFonts w:ascii="Calibri" w:hAnsi="Calibri"/>
                <w:sz w:val="22"/>
                <w:szCs w:val="22"/>
              </w:rPr>
              <w:t>náklady na údržbu</w:t>
            </w:r>
          </w:p>
          <w:p w:rsidR="00E60692" w:rsidRDefault="00374B2E" w:rsidP="00E60692">
            <w:pPr>
              <w:spacing w:after="0" w:line="240" w:lineRule="auto"/>
              <w:rPr>
                <w:rFonts w:ascii="Calibri" w:hAnsi="Calibri"/>
                <w:sz w:val="22"/>
                <w:szCs w:val="22"/>
              </w:rPr>
            </w:pPr>
            <w:r>
              <w:rPr>
                <w:rFonts w:ascii="Calibri" w:hAnsi="Calibri"/>
                <w:sz w:val="22"/>
                <w:szCs w:val="22"/>
              </w:rPr>
              <w:t>v % poř. c</w:t>
            </w:r>
            <w:r w:rsidR="00E60692" w:rsidRPr="00004A89">
              <w:rPr>
                <w:rFonts w:ascii="Calibri" w:hAnsi="Calibri"/>
                <w:sz w:val="22"/>
                <w:szCs w:val="22"/>
              </w:rPr>
              <w:t>eny</w:t>
            </w:r>
          </w:p>
          <w:p w:rsidR="00E60692" w:rsidRPr="00004A89" w:rsidRDefault="00E60692" w:rsidP="00E60692">
            <w:pPr>
              <w:spacing w:after="0" w:line="240" w:lineRule="auto"/>
              <w:rPr>
                <w:rFonts w:ascii="Calibri" w:hAnsi="Calibri"/>
                <w:sz w:val="22"/>
                <w:szCs w:val="22"/>
              </w:rPr>
            </w:pPr>
          </w:p>
        </w:tc>
        <w:tc>
          <w:tcPr>
            <w:tcW w:w="2127" w:type="dxa"/>
          </w:tcPr>
          <w:p w:rsidR="00E60692" w:rsidRDefault="00E60692" w:rsidP="00E60692">
            <w:pPr>
              <w:spacing w:after="0" w:line="240" w:lineRule="auto"/>
              <w:rPr>
                <w:rFonts w:ascii="Calibri" w:hAnsi="Calibri"/>
                <w:sz w:val="22"/>
                <w:szCs w:val="22"/>
              </w:rPr>
            </w:pPr>
            <w:r w:rsidRPr="00004A89">
              <w:rPr>
                <w:rFonts w:ascii="Calibri" w:hAnsi="Calibri"/>
                <w:sz w:val="22"/>
                <w:szCs w:val="22"/>
              </w:rPr>
              <w:t>počet použití</w:t>
            </w:r>
          </w:p>
          <w:p w:rsidR="00E60692" w:rsidRPr="00E60692" w:rsidRDefault="00E60692" w:rsidP="00E60692">
            <w:pPr>
              <w:spacing w:after="0" w:line="240" w:lineRule="auto"/>
              <w:rPr>
                <w:rFonts w:ascii="Calibri" w:hAnsi="Calibri"/>
                <w:sz w:val="18"/>
                <w:szCs w:val="18"/>
              </w:rPr>
            </w:pPr>
          </w:p>
        </w:tc>
      </w:tr>
      <w:tr w:rsidR="00E60692" w:rsidRPr="00004A89" w:rsidTr="002655B0">
        <w:trPr>
          <w:trHeight w:val="326"/>
        </w:trPr>
        <w:tc>
          <w:tcPr>
            <w:tcW w:w="921" w:type="dxa"/>
            <w:tcBorders>
              <w:right w:val="single" w:sz="4" w:space="0" w:color="auto"/>
            </w:tcBorders>
          </w:tcPr>
          <w:p w:rsidR="00E60692" w:rsidRPr="00004A89" w:rsidRDefault="00E60692" w:rsidP="00E60692">
            <w:pPr>
              <w:spacing w:after="0" w:line="240" w:lineRule="auto"/>
              <w:rPr>
                <w:rFonts w:ascii="Calibri" w:hAnsi="Calibri"/>
                <w:sz w:val="22"/>
                <w:szCs w:val="22"/>
              </w:rPr>
            </w:pPr>
          </w:p>
        </w:tc>
        <w:tc>
          <w:tcPr>
            <w:tcW w:w="1843" w:type="dxa"/>
            <w:tcBorders>
              <w:left w:val="single" w:sz="4" w:space="0" w:color="auto"/>
            </w:tcBorders>
          </w:tcPr>
          <w:p w:rsidR="00E60692" w:rsidRPr="002F5C00" w:rsidRDefault="00E60692" w:rsidP="00E60692">
            <w:pPr>
              <w:spacing w:after="0" w:line="240" w:lineRule="auto"/>
              <w:rPr>
                <w:rFonts w:ascii="Calibri" w:hAnsi="Calibri"/>
                <w:sz w:val="22"/>
                <w:szCs w:val="22"/>
              </w:rPr>
            </w:pPr>
          </w:p>
        </w:tc>
        <w:tc>
          <w:tcPr>
            <w:tcW w:w="1275" w:type="dxa"/>
          </w:tcPr>
          <w:p w:rsidR="00E60692" w:rsidRPr="002F5C00" w:rsidRDefault="00E60692" w:rsidP="00E60692">
            <w:pPr>
              <w:spacing w:after="0" w:line="240" w:lineRule="auto"/>
              <w:rPr>
                <w:rFonts w:ascii="Calibri" w:hAnsi="Calibri"/>
                <w:sz w:val="22"/>
                <w:szCs w:val="22"/>
              </w:rPr>
            </w:pPr>
          </w:p>
        </w:tc>
        <w:tc>
          <w:tcPr>
            <w:tcW w:w="986" w:type="dxa"/>
          </w:tcPr>
          <w:p w:rsidR="00E60692" w:rsidRPr="00004A89" w:rsidRDefault="00E60692" w:rsidP="00E60692">
            <w:pPr>
              <w:spacing w:after="0" w:line="240" w:lineRule="auto"/>
              <w:rPr>
                <w:rFonts w:ascii="Calibri" w:hAnsi="Calibri"/>
                <w:sz w:val="22"/>
                <w:szCs w:val="22"/>
              </w:rPr>
            </w:pPr>
          </w:p>
        </w:tc>
        <w:tc>
          <w:tcPr>
            <w:tcW w:w="1141" w:type="dxa"/>
          </w:tcPr>
          <w:p w:rsidR="00E60692" w:rsidRPr="00BC0480" w:rsidRDefault="00E60692" w:rsidP="00E60692">
            <w:pPr>
              <w:spacing w:after="0" w:line="240" w:lineRule="auto"/>
              <w:rPr>
                <w:rFonts w:ascii="Calibri" w:hAnsi="Calibri"/>
                <w:sz w:val="22"/>
                <w:szCs w:val="22"/>
              </w:rPr>
            </w:pPr>
          </w:p>
        </w:tc>
        <w:tc>
          <w:tcPr>
            <w:tcW w:w="1275" w:type="dxa"/>
          </w:tcPr>
          <w:p w:rsidR="00E60692" w:rsidRPr="00004A89" w:rsidRDefault="00E60692" w:rsidP="00E60692">
            <w:pPr>
              <w:spacing w:after="0" w:line="240" w:lineRule="auto"/>
              <w:rPr>
                <w:rFonts w:ascii="Calibri" w:hAnsi="Calibri"/>
                <w:sz w:val="22"/>
                <w:szCs w:val="22"/>
              </w:rPr>
            </w:pPr>
          </w:p>
        </w:tc>
        <w:tc>
          <w:tcPr>
            <w:tcW w:w="2127" w:type="dxa"/>
          </w:tcPr>
          <w:p w:rsidR="00E60692" w:rsidRPr="00004A89" w:rsidRDefault="00E60692" w:rsidP="00E60692">
            <w:pPr>
              <w:spacing w:after="0" w:line="240" w:lineRule="auto"/>
              <w:rPr>
                <w:rFonts w:ascii="Calibri" w:hAnsi="Calibri"/>
                <w:sz w:val="22"/>
                <w:szCs w:val="22"/>
              </w:rPr>
            </w:pPr>
          </w:p>
        </w:tc>
      </w:tr>
      <w:tr w:rsidR="00E60692" w:rsidRPr="00004A89" w:rsidTr="002655B0">
        <w:trPr>
          <w:trHeight w:val="341"/>
        </w:trPr>
        <w:tc>
          <w:tcPr>
            <w:tcW w:w="921" w:type="dxa"/>
            <w:tcBorders>
              <w:right w:val="single" w:sz="4" w:space="0" w:color="auto"/>
            </w:tcBorders>
          </w:tcPr>
          <w:p w:rsidR="00E60692" w:rsidRPr="00004A89" w:rsidRDefault="00E60692" w:rsidP="00E60692">
            <w:pPr>
              <w:spacing w:after="0" w:line="240" w:lineRule="auto"/>
              <w:rPr>
                <w:rFonts w:ascii="Calibri" w:hAnsi="Calibri"/>
                <w:sz w:val="22"/>
                <w:szCs w:val="22"/>
              </w:rPr>
            </w:pPr>
          </w:p>
        </w:tc>
        <w:tc>
          <w:tcPr>
            <w:tcW w:w="1843" w:type="dxa"/>
            <w:tcBorders>
              <w:left w:val="single" w:sz="4" w:space="0" w:color="auto"/>
            </w:tcBorders>
          </w:tcPr>
          <w:p w:rsidR="00E60692" w:rsidRPr="002F5C00" w:rsidRDefault="00E60692" w:rsidP="00E60692">
            <w:pPr>
              <w:spacing w:after="0" w:line="240" w:lineRule="auto"/>
              <w:rPr>
                <w:rFonts w:ascii="Calibri" w:hAnsi="Calibri"/>
                <w:sz w:val="22"/>
                <w:szCs w:val="22"/>
              </w:rPr>
            </w:pPr>
          </w:p>
        </w:tc>
        <w:tc>
          <w:tcPr>
            <w:tcW w:w="1275" w:type="dxa"/>
          </w:tcPr>
          <w:p w:rsidR="00E60692" w:rsidRPr="002F5C00" w:rsidRDefault="00E60692" w:rsidP="00E60692">
            <w:pPr>
              <w:spacing w:after="0" w:line="240" w:lineRule="auto"/>
              <w:rPr>
                <w:rFonts w:ascii="Calibri" w:hAnsi="Calibri"/>
                <w:sz w:val="22"/>
                <w:szCs w:val="22"/>
              </w:rPr>
            </w:pPr>
          </w:p>
        </w:tc>
        <w:tc>
          <w:tcPr>
            <w:tcW w:w="986" w:type="dxa"/>
          </w:tcPr>
          <w:p w:rsidR="00E60692" w:rsidRPr="00004A89" w:rsidRDefault="00E60692" w:rsidP="00E60692">
            <w:pPr>
              <w:spacing w:after="0" w:line="240" w:lineRule="auto"/>
              <w:rPr>
                <w:rFonts w:ascii="Calibri" w:hAnsi="Calibri"/>
                <w:sz w:val="22"/>
                <w:szCs w:val="22"/>
              </w:rPr>
            </w:pPr>
          </w:p>
        </w:tc>
        <w:tc>
          <w:tcPr>
            <w:tcW w:w="1141" w:type="dxa"/>
          </w:tcPr>
          <w:p w:rsidR="00E60692" w:rsidRPr="00BC0480" w:rsidRDefault="00E60692" w:rsidP="00E60692">
            <w:pPr>
              <w:spacing w:after="0" w:line="240" w:lineRule="auto"/>
              <w:rPr>
                <w:rFonts w:ascii="Calibri" w:hAnsi="Calibri"/>
                <w:sz w:val="22"/>
                <w:szCs w:val="22"/>
              </w:rPr>
            </w:pPr>
          </w:p>
        </w:tc>
        <w:tc>
          <w:tcPr>
            <w:tcW w:w="1275" w:type="dxa"/>
          </w:tcPr>
          <w:p w:rsidR="00E60692" w:rsidRPr="00004A89" w:rsidRDefault="00E60692" w:rsidP="00E60692">
            <w:pPr>
              <w:spacing w:after="0" w:line="240" w:lineRule="auto"/>
              <w:rPr>
                <w:rFonts w:ascii="Calibri" w:hAnsi="Calibri"/>
                <w:sz w:val="22"/>
                <w:szCs w:val="22"/>
              </w:rPr>
            </w:pPr>
          </w:p>
        </w:tc>
        <w:tc>
          <w:tcPr>
            <w:tcW w:w="2127" w:type="dxa"/>
          </w:tcPr>
          <w:p w:rsidR="00E60692" w:rsidRPr="00004A89" w:rsidRDefault="00E60692" w:rsidP="00E60692">
            <w:pPr>
              <w:spacing w:after="0" w:line="240" w:lineRule="auto"/>
              <w:rPr>
                <w:rFonts w:ascii="Calibri" w:hAnsi="Calibri"/>
                <w:sz w:val="22"/>
                <w:szCs w:val="22"/>
              </w:rPr>
            </w:pPr>
          </w:p>
        </w:tc>
      </w:tr>
      <w:tr w:rsidR="00112C28" w:rsidRPr="00004A89" w:rsidTr="002655B0">
        <w:trPr>
          <w:trHeight w:val="593"/>
        </w:trPr>
        <w:tc>
          <w:tcPr>
            <w:tcW w:w="921" w:type="dxa"/>
            <w:tcBorders>
              <w:top w:val="single" w:sz="6" w:space="0" w:color="auto"/>
              <w:left w:val="single" w:sz="6" w:space="0" w:color="auto"/>
              <w:bottom w:val="single" w:sz="6" w:space="0" w:color="auto"/>
              <w:right w:val="single" w:sz="4" w:space="0" w:color="auto"/>
            </w:tcBorders>
          </w:tcPr>
          <w:p w:rsidR="00112C28" w:rsidRPr="00004A89" w:rsidRDefault="00112C28" w:rsidP="00E60692">
            <w:pPr>
              <w:spacing w:after="0" w:line="240" w:lineRule="auto"/>
              <w:rPr>
                <w:rFonts w:ascii="Calibri" w:hAnsi="Calibri"/>
                <w:sz w:val="22"/>
                <w:szCs w:val="22"/>
              </w:rPr>
            </w:pPr>
          </w:p>
        </w:tc>
        <w:tc>
          <w:tcPr>
            <w:tcW w:w="1843" w:type="dxa"/>
            <w:tcBorders>
              <w:top w:val="single" w:sz="6" w:space="0" w:color="auto"/>
              <w:left w:val="single" w:sz="4" w:space="0" w:color="auto"/>
              <w:bottom w:val="single" w:sz="6" w:space="0" w:color="auto"/>
              <w:right w:val="single" w:sz="6" w:space="0" w:color="auto"/>
            </w:tcBorders>
          </w:tcPr>
          <w:p w:rsidR="00112C28" w:rsidRPr="002F5C00" w:rsidRDefault="00112C28" w:rsidP="00E60692">
            <w:pPr>
              <w:spacing w:after="0" w:line="240" w:lineRule="auto"/>
              <w:rPr>
                <w:rFonts w:ascii="Calibri" w:hAnsi="Calibri"/>
                <w:sz w:val="22"/>
                <w:szCs w:val="22"/>
              </w:rPr>
            </w:pPr>
          </w:p>
        </w:tc>
        <w:tc>
          <w:tcPr>
            <w:tcW w:w="1275" w:type="dxa"/>
            <w:tcBorders>
              <w:top w:val="single" w:sz="6" w:space="0" w:color="auto"/>
              <w:left w:val="single" w:sz="6" w:space="0" w:color="auto"/>
              <w:bottom w:val="single" w:sz="6" w:space="0" w:color="auto"/>
              <w:right w:val="single" w:sz="6" w:space="0" w:color="auto"/>
            </w:tcBorders>
          </w:tcPr>
          <w:p w:rsidR="00112C28" w:rsidRPr="002F5C00" w:rsidRDefault="00112C28" w:rsidP="00E60692">
            <w:pPr>
              <w:spacing w:after="0" w:line="240" w:lineRule="auto"/>
              <w:rPr>
                <w:rFonts w:ascii="Calibri" w:hAnsi="Calibri"/>
                <w:sz w:val="22"/>
                <w:szCs w:val="22"/>
              </w:rPr>
            </w:pPr>
          </w:p>
        </w:tc>
        <w:tc>
          <w:tcPr>
            <w:tcW w:w="986" w:type="dxa"/>
            <w:tcBorders>
              <w:top w:val="single" w:sz="6" w:space="0" w:color="auto"/>
              <w:left w:val="single" w:sz="6" w:space="0" w:color="auto"/>
              <w:bottom w:val="single" w:sz="6" w:space="0" w:color="auto"/>
              <w:right w:val="single" w:sz="6" w:space="0" w:color="auto"/>
            </w:tcBorders>
          </w:tcPr>
          <w:p w:rsidR="00112C28" w:rsidRDefault="00112C28" w:rsidP="00E60692"/>
        </w:tc>
        <w:tc>
          <w:tcPr>
            <w:tcW w:w="1141" w:type="dxa"/>
            <w:tcBorders>
              <w:top w:val="single" w:sz="6" w:space="0" w:color="auto"/>
              <w:left w:val="single" w:sz="6" w:space="0" w:color="auto"/>
              <w:bottom w:val="single" w:sz="6" w:space="0" w:color="auto"/>
              <w:right w:val="single" w:sz="6" w:space="0" w:color="auto"/>
            </w:tcBorders>
          </w:tcPr>
          <w:p w:rsidR="00112C28" w:rsidRPr="00BC0480" w:rsidRDefault="00112C28" w:rsidP="00374B2E">
            <w:pPr>
              <w:spacing w:after="0" w:line="240" w:lineRule="auto"/>
              <w:rPr>
                <w:rFonts w:ascii="Calibri" w:hAnsi="Calibri"/>
                <w:sz w:val="22"/>
                <w:szCs w:val="22"/>
              </w:rPr>
            </w:pPr>
          </w:p>
        </w:tc>
        <w:tc>
          <w:tcPr>
            <w:tcW w:w="1275" w:type="dxa"/>
            <w:tcBorders>
              <w:top w:val="single" w:sz="6" w:space="0" w:color="auto"/>
              <w:left w:val="single" w:sz="6" w:space="0" w:color="auto"/>
              <w:bottom w:val="single" w:sz="6" w:space="0" w:color="auto"/>
              <w:right w:val="single" w:sz="6" w:space="0" w:color="auto"/>
            </w:tcBorders>
          </w:tcPr>
          <w:p w:rsidR="00112C28" w:rsidRPr="00004A89" w:rsidRDefault="00112C28" w:rsidP="00E60692">
            <w:pPr>
              <w:spacing w:after="0" w:line="240" w:lineRule="auto"/>
              <w:rPr>
                <w:rFonts w:ascii="Calibri" w:hAnsi="Calibri"/>
                <w:sz w:val="22"/>
                <w:szCs w:val="22"/>
              </w:rPr>
            </w:pPr>
          </w:p>
        </w:tc>
        <w:tc>
          <w:tcPr>
            <w:tcW w:w="2127" w:type="dxa"/>
            <w:tcBorders>
              <w:top w:val="single" w:sz="6" w:space="0" w:color="auto"/>
              <w:left w:val="single" w:sz="6" w:space="0" w:color="auto"/>
              <w:bottom w:val="single" w:sz="6" w:space="0" w:color="auto"/>
              <w:right w:val="single" w:sz="6" w:space="0" w:color="auto"/>
            </w:tcBorders>
          </w:tcPr>
          <w:p w:rsidR="00112C28" w:rsidRPr="00004A89" w:rsidRDefault="00112C28" w:rsidP="00E60692">
            <w:pPr>
              <w:spacing w:after="0" w:line="240" w:lineRule="auto"/>
              <w:rPr>
                <w:rFonts w:ascii="Calibri" w:hAnsi="Calibri"/>
                <w:sz w:val="22"/>
                <w:szCs w:val="22"/>
              </w:rPr>
            </w:pPr>
          </w:p>
        </w:tc>
      </w:tr>
    </w:tbl>
    <w:p w:rsidR="009C1D2D" w:rsidRDefault="009C1D2D" w:rsidP="009C1D2D">
      <w:pPr>
        <w:spacing w:after="0" w:line="240" w:lineRule="auto"/>
        <w:rPr>
          <w:rFonts w:ascii="Calibri" w:hAnsi="Calibri"/>
          <w:b/>
          <w:sz w:val="22"/>
          <w:szCs w:val="22"/>
          <w:u w:val="single"/>
        </w:rPr>
      </w:pPr>
    </w:p>
    <w:p w:rsidR="00F77C19" w:rsidRDefault="00F77C19" w:rsidP="009C1D2D">
      <w:pPr>
        <w:spacing w:after="0" w:line="240" w:lineRule="auto"/>
        <w:rPr>
          <w:rFonts w:ascii="Calibri" w:hAnsi="Calibri"/>
          <w:b/>
          <w:sz w:val="22"/>
          <w:szCs w:val="22"/>
          <w:u w:val="single"/>
        </w:rPr>
      </w:pPr>
    </w:p>
    <w:p w:rsidR="00F77C19" w:rsidRDefault="00F77C19" w:rsidP="009C1D2D">
      <w:pPr>
        <w:spacing w:after="0" w:line="240" w:lineRule="auto"/>
        <w:rPr>
          <w:rFonts w:ascii="Calibri" w:hAnsi="Calibri"/>
          <w:b/>
          <w:sz w:val="22"/>
          <w:szCs w:val="22"/>
          <w:u w:val="single"/>
        </w:rPr>
      </w:pPr>
    </w:p>
    <w:p w:rsidR="009C1D2D" w:rsidRDefault="009C1D2D" w:rsidP="009C1D2D">
      <w:pPr>
        <w:spacing w:after="0" w:line="240" w:lineRule="auto"/>
        <w:rPr>
          <w:rFonts w:ascii="Calibri" w:hAnsi="Calibri"/>
          <w:b/>
          <w:sz w:val="22"/>
          <w:szCs w:val="22"/>
          <w:u w:val="single"/>
        </w:rPr>
      </w:pPr>
    </w:p>
    <w:p w:rsidR="007B577F"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ČÁST ÚHRADY NEPŘÍMÝCH NÁKLADŮ</w:t>
      </w:r>
    </w:p>
    <w:p w:rsidR="009C1D2D" w:rsidRDefault="009C1D2D" w:rsidP="009C1D2D">
      <w:pPr>
        <w:spacing w:after="0" w:line="240" w:lineRule="auto"/>
        <w:rPr>
          <w:rFonts w:ascii="Calibri" w:hAnsi="Calibri"/>
          <w:b/>
          <w:sz w:val="22"/>
          <w:szCs w:val="22"/>
          <w:u w:val="single"/>
        </w:rPr>
      </w:pPr>
    </w:p>
    <w:p w:rsidR="009C1D2D" w:rsidRDefault="009C1D2D" w:rsidP="009C1D2D">
      <w:pPr>
        <w:spacing w:after="0" w:line="240" w:lineRule="auto"/>
        <w:rPr>
          <w:rFonts w:ascii="Calibri" w:hAnsi="Calibri"/>
          <w:sz w:val="22"/>
          <w:szCs w:val="22"/>
        </w:rPr>
      </w:pPr>
      <w:r w:rsidRPr="00C42AE4">
        <w:rPr>
          <w:rFonts w:ascii="Calibri" w:hAnsi="Calibri"/>
          <w:sz w:val="22"/>
          <w:szCs w:val="22"/>
        </w:rPr>
        <w:t>Režie přiřazená k OD</w:t>
      </w:r>
    </w:p>
    <w:p w:rsidR="009C1D2D" w:rsidRPr="007B577F" w:rsidRDefault="009C1D2D" w:rsidP="009C1D2D">
      <w:pPr>
        <w:spacing w:after="0" w:line="240" w:lineRule="auto"/>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5"/>
      </w:tblGrid>
      <w:tr w:rsidR="009C1D2D" w:rsidRPr="00004A89" w:rsidTr="00094C06">
        <w:tc>
          <w:tcPr>
            <w:tcW w:w="9495" w:type="dxa"/>
          </w:tcPr>
          <w:p w:rsidR="009C1D2D" w:rsidRPr="00294065" w:rsidRDefault="00905F95" w:rsidP="00094C06">
            <w:pPr>
              <w:spacing w:after="0" w:line="240" w:lineRule="auto"/>
              <w:rPr>
                <w:rFonts w:ascii="Calibri" w:hAnsi="Calibri"/>
                <w:b/>
                <w:color w:val="FF0000"/>
                <w:sz w:val="22"/>
                <w:szCs w:val="22"/>
              </w:rPr>
            </w:pPr>
            <w:ins w:id="12" w:author="Simona" w:date="2025-10-13T17:47:00Z">
              <w:r>
                <w:rPr>
                  <w:rFonts w:ascii="Calibri" w:hAnsi="Calibri"/>
                  <w:b/>
                  <w:color w:val="FF0000"/>
                  <w:sz w:val="22"/>
                  <w:szCs w:val="22"/>
                </w:rPr>
                <w:t>???</w:t>
              </w:r>
            </w:ins>
          </w:p>
        </w:tc>
      </w:tr>
    </w:tbl>
    <w:p w:rsidR="009C1D2D" w:rsidRPr="009C1D2D" w:rsidRDefault="009C1D2D" w:rsidP="009C1D2D">
      <w:pPr>
        <w:spacing w:after="0" w:line="240" w:lineRule="auto"/>
        <w:rPr>
          <w:rFonts w:ascii="Calibri" w:hAnsi="Calibri"/>
          <w:sz w:val="22"/>
          <w:szCs w:val="22"/>
        </w:rPr>
      </w:pPr>
    </w:p>
    <w:p w:rsidR="009C1D2D" w:rsidRDefault="009C1D2D" w:rsidP="009C1D2D">
      <w:pPr>
        <w:spacing w:after="0" w:line="240" w:lineRule="auto"/>
        <w:rPr>
          <w:rFonts w:ascii="Calibri" w:hAnsi="Calibri"/>
          <w:sz w:val="22"/>
          <w:szCs w:val="22"/>
        </w:rPr>
      </w:pPr>
      <w:r>
        <w:rPr>
          <w:rFonts w:ascii="Calibri" w:hAnsi="Calibri"/>
          <w:sz w:val="22"/>
          <w:szCs w:val="22"/>
        </w:rPr>
        <w:t>Odůvodnění přiřazení režie (smí být zahrnuta pouze režie nezahrnuta jinde)</w:t>
      </w:r>
    </w:p>
    <w:p w:rsidR="009C1D2D" w:rsidRPr="007B577F" w:rsidRDefault="009C1D2D" w:rsidP="009C1D2D">
      <w:pPr>
        <w:spacing w:after="0" w:line="240" w:lineRule="auto"/>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5"/>
      </w:tblGrid>
      <w:tr w:rsidR="009C1D2D" w:rsidRPr="00004A89" w:rsidTr="00094C06">
        <w:tc>
          <w:tcPr>
            <w:tcW w:w="9495" w:type="dxa"/>
          </w:tcPr>
          <w:p w:rsidR="009C1D2D" w:rsidRPr="00004A89" w:rsidRDefault="009C1D2D" w:rsidP="00094C06">
            <w:pPr>
              <w:spacing w:after="0" w:line="240" w:lineRule="auto"/>
              <w:rPr>
                <w:rFonts w:ascii="Calibri" w:hAnsi="Calibri"/>
                <w:sz w:val="22"/>
                <w:szCs w:val="22"/>
              </w:rPr>
            </w:pPr>
          </w:p>
        </w:tc>
      </w:tr>
    </w:tbl>
    <w:p w:rsidR="009C1D2D" w:rsidRDefault="009C1D2D" w:rsidP="009C1D2D">
      <w:pPr>
        <w:spacing w:after="0" w:line="240" w:lineRule="auto"/>
        <w:rPr>
          <w:rFonts w:ascii="Calibri" w:hAnsi="Calibri"/>
          <w:b/>
          <w:sz w:val="22"/>
          <w:szCs w:val="22"/>
          <w:u w:val="single"/>
        </w:rPr>
      </w:pPr>
    </w:p>
    <w:p w:rsidR="00C227E7" w:rsidRDefault="00E94CB0"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SESTUPNOST</w:t>
      </w:r>
    </w:p>
    <w:p w:rsidR="009C1D2D" w:rsidRDefault="009C1D2D" w:rsidP="009C1D2D">
      <w:pPr>
        <w:spacing w:after="0" w:line="240" w:lineRule="auto"/>
        <w:rPr>
          <w:rFonts w:ascii="Calibri" w:hAnsi="Calibri"/>
          <w:b/>
          <w:sz w:val="22"/>
          <w:szCs w:val="22"/>
          <w:u w:val="single"/>
        </w:rPr>
      </w:pPr>
    </w:p>
    <w:p w:rsidR="009C1D2D" w:rsidRPr="00004A89" w:rsidRDefault="009C1D2D" w:rsidP="009C1D2D">
      <w:pPr>
        <w:spacing w:after="0" w:line="240" w:lineRule="auto"/>
        <w:rPr>
          <w:rFonts w:ascii="Calibri" w:hAnsi="Calibri"/>
          <w:sz w:val="22"/>
          <w:szCs w:val="22"/>
        </w:rPr>
      </w:pPr>
      <w:r>
        <w:rPr>
          <w:rFonts w:ascii="Calibri" w:hAnsi="Calibri"/>
          <w:sz w:val="22"/>
          <w:szCs w:val="22"/>
        </w:rPr>
        <w:tab/>
      </w:r>
      <w:r w:rsidR="00ED3428" w:rsidRPr="00004A89">
        <w:rPr>
          <w:rFonts w:ascii="Calibri" w:hAnsi="Calibri"/>
          <w:sz w:val="22"/>
          <w:szCs w:val="22"/>
        </w:rPr>
        <w:fldChar w:fldCharType="begin">
          <w:ffData>
            <w:name w:val="Zaškrtávací3"/>
            <w:enabled/>
            <w:calcOnExit w:val="0"/>
            <w:checkBox>
              <w:sizeAuto/>
              <w:default w:val="0"/>
            </w:checkBox>
          </w:ffData>
        </w:fldChar>
      </w:r>
      <w:r w:rsidRPr="00004A89">
        <w:rPr>
          <w:rFonts w:ascii="Calibri" w:hAnsi="Calibri"/>
          <w:sz w:val="22"/>
          <w:szCs w:val="22"/>
        </w:rPr>
        <w:instrText xml:space="preserve"> FORMCHECKBOX </w:instrText>
      </w:r>
      <w:r w:rsidR="00ED3428">
        <w:rPr>
          <w:rFonts w:ascii="Calibri" w:hAnsi="Calibri"/>
          <w:sz w:val="22"/>
          <w:szCs w:val="22"/>
        </w:rPr>
      </w:r>
      <w:r w:rsidR="00ED3428">
        <w:rPr>
          <w:rFonts w:ascii="Calibri" w:hAnsi="Calibri"/>
          <w:sz w:val="22"/>
          <w:szCs w:val="22"/>
        </w:rPr>
        <w:fldChar w:fldCharType="separate"/>
      </w:r>
      <w:r w:rsidR="00ED3428" w:rsidRPr="00004A89">
        <w:rPr>
          <w:rFonts w:ascii="Calibri" w:hAnsi="Calibri"/>
          <w:sz w:val="22"/>
          <w:szCs w:val="22"/>
        </w:rPr>
        <w:fldChar w:fldCharType="end"/>
      </w:r>
      <w:r w:rsidRPr="00004A89">
        <w:rPr>
          <w:rFonts w:ascii="Calibri" w:hAnsi="Calibri"/>
          <w:sz w:val="22"/>
          <w:szCs w:val="22"/>
        </w:rPr>
        <w:t xml:space="preserve">  </w:t>
      </w:r>
      <w:r>
        <w:rPr>
          <w:rFonts w:ascii="Calibri" w:hAnsi="Calibri"/>
          <w:sz w:val="22"/>
          <w:szCs w:val="22"/>
        </w:rPr>
        <w:t>OD podléhá sestupné sazbě</w:t>
      </w:r>
    </w:p>
    <w:p w:rsidR="009C1D2D" w:rsidRDefault="009C1D2D" w:rsidP="009C1D2D">
      <w:pPr>
        <w:spacing w:after="0" w:line="240" w:lineRule="auto"/>
        <w:rPr>
          <w:rFonts w:ascii="Calibri" w:hAnsi="Calibri"/>
          <w:sz w:val="22"/>
          <w:szCs w:val="22"/>
        </w:rPr>
      </w:pPr>
      <w:r w:rsidRPr="00014326">
        <w:rPr>
          <w:rFonts w:ascii="Calibri" w:hAnsi="Calibri"/>
          <w:sz w:val="22"/>
          <w:szCs w:val="22"/>
        </w:rPr>
        <w:tab/>
      </w:r>
      <w:r w:rsidR="00ED3428">
        <w:rPr>
          <w:rFonts w:ascii="Calibri" w:hAnsi="Calibri"/>
          <w:sz w:val="22"/>
          <w:szCs w:val="22"/>
        </w:rPr>
        <w:fldChar w:fldCharType="begin">
          <w:ffData>
            <w:name w:val=""/>
            <w:enabled/>
            <w:calcOnExit w:val="0"/>
            <w:checkBox>
              <w:sizeAuto/>
              <w:default w:val="1"/>
            </w:checkBox>
          </w:ffData>
        </w:fldChar>
      </w:r>
      <w:r w:rsidR="00C6081E">
        <w:rPr>
          <w:rFonts w:ascii="Calibri" w:hAnsi="Calibri"/>
          <w:sz w:val="22"/>
          <w:szCs w:val="22"/>
        </w:rPr>
        <w:instrText xml:space="preserve"> FORMCHECKBOX </w:instrText>
      </w:r>
      <w:r w:rsidR="00ED3428">
        <w:rPr>
          <w:rFonts w:ascii="Calibri" w:hAnsi="Calibri"/>
          <w:sz w:val="22"/>
          <w:szCs w:val="22"/>
        </w:rPr>
      </w:r>
      <w:r w:rsidR="00ED3428">
        <w:rPr>
          <w:rFonts w:ascii="Calibri" w:hAnsi="Calibri"/>
          <w:sz w:val="22"/>
          <w:szCs w:val="22"/>
        </w:rPr>
        <w:fldChar w:fldCharType="separate"/>
      </w:r>
      <w:r w:rsidR="00ED3428">
        <w:rPr>
          <w:rFonts w:ascii="Calibri" w:hAnsi="Calibri"/>
          <w:sz w:val="22"/>
          <w:szCs w:val="22"/>
        </w:rPr>
        <w:fldChar w:fldCharType="end"/>
      </w:r>
      <w:r w:rsidR="00A7303E">
        <w:rPr>
          <w:rFonts w:ascii="Calibri" w:hAnsi="Calibri"/>
          <w:sz w:val="22"/>
          <w:szCs w:val="22"/>
        </w:rPr>
        <w:t xml:space="preserve"> </w:t>
      </w:r>
      <w:r w:rsidRPr="00004A89">
        <w:rPr>
          <w:rFonts w:ascii="Calibri" w:hAnsi="Calibri"/>
          <w:sz w:val="22"/>
          <w:szCs w:val="22"/>
        </w:rPr>
        <w:t xml:space="preserve"> </w:t>
      </w:r>
      <w:r>
        <w:rPr>
          <w:rFonts w:ascii="Calibri" w:hAnsi="Calibri"/>
          <w:sz w:val="22"/>
          <w:szCs w:val="22"/>
        </w:rPr>
        <w:t>OD nepodléhá sestupné sazbě</w:t>
      </w:r>
    </w:p>
    <w:p w:rsidR="009C1D2D" w:rsidRDefault="009C1D2D" w:rsidP="009C1D2D">
      <w:pPr>
        <w:spacing w:after="0" w:line="240" w:lineRule="auto"/>
        <w:rPr>
          <w:rFonts w:ascii="Calibri" w:hAnsi="Calibri"/>
          <w:sz w:val="22"/>
          <w:szCs w:val="22"/>
        </w:rPr>
      </w:pPr>
    </w:p>
    <w:p w:rsidR="009C1D2D" w:rsidRDefault="009C1D2D" w:rsidP="009C1D2D">
      <w:pPr>
        <w:spacing w:after="0" w:line="240" w:lineRule="auto"/>
        <w:rPr>
          <w:rFonts w:ascii="Calibri" w:hAnsi="Calibri"/>
          <w:b/>
          <w:sz w:val="22"/>
          <w:szCs w:val="22"/>
          <w:u w:val="single"/>
        </w:rPr>
      </w:pPr>
      <w:r>
        <w:rPr>
          <w:rFonts w:ascii="Calibri" w:hAnsi="Calibri"/>
          <w:b/>
          <w:sz w:val="22"/>
          <w:szCs w:val="22"/>
          <w:u w:val="single"/>
        </w:rPr>
        <w:t>Hodnoty OD se sestupnou sazbou</w:t>
      </w:r>
    </w:p>
    <w:p w:rsidR="009C1D2D" w:rsidRDefault="009C1D2D" w:rsidP="009C1D2D">
      <w:pPr>
        <w:spacing w:after="0" w:line="240" w:lineRule="auto"/>
        <w:rPr>
          <w:rFonts w:ascii="Calibri" w:hAnsi="Calibr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2"/>
        <w:gridCol w:w="1582"/>
        <w:gridCol w:w="1582"/>
        <w:gridCol w:w="1583"/>
        <w:gridCol w:w="1583"/>
        <w:gridCol w:w="1583"/>
      </w:tblGrid>
      <w:tr w:rsidR="009C1D2D" w:rsidRPr="00094C06" w:rsidTr="00094C06">
        <w:tc>
          <w:tcPr>
            <w:tcW w:w="1582" w:type="dxa"/>
            <w:shd w:val="clear" w:color="auto" w:fill="auto"/>
          </w:tcPr>
          <w:p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OD</w:t>
            </w:r>
          </w:p>
        </w:tc>
        <w:tc>
          <w:tcPr>
            <w:tcW w:w="1582" w:type="dxa"/>
            <w:shd w:val="clear" w:color="auto" w:fill="auto"/>
          </w:tcPr>
          <w:p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A</w:t>
            </w:r>
          </w:p>
        </w:tc>
        <w:tc>
          <w:tcPr>
            <w:tcW w:w="1582" w:type="dxa"/>
            <w:shd w:val="clear" w:color="auto" w:fill="auto"/>
          </w:tcPr>
          <w:p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B</w:t>
            </w:r>
          </w:p>
        </w:tc>
        <w:tc>
          <w:tcPr>
            <w:tcW w:w="1583" w:type="dxa"/>
            <w:shd w:val="clear" w:color="auto" w:fill="auto"/>
          </w:tcPr>
          <w:p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C</w:t>
            </w:r>
          </w:p>
        </w:tc>
        <w:tc>
          <w:tcPr>
            <w:tcW w:w="1583" w:type="dxa"/>
            <w:shd w:val="clear" w:color="auto" w:fill="auto"/>
          </w:tcPr>
          <w:p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D</w:t>
            </w:r>
          </w:p>
        </w:tc>
        <w:tc>
          <w:tcPr>
            <w:tcW w:w="1583" w:type="dxa"/>
            <w:shd w:val="clear" w:color="auto" w:fill="auto"/>
          </w:tcPr>
          <w:p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E</w:t>
            </w:r>
          </w:p>
        </w:tc>
      </w:tr>
      <w:tr w:rsidR="009C1D2D" w:rsidRPr="00094C06" w:rsidTr="00094C06">
        <w:tc>
          <w:tcPr>
            <w:tcW w:w="1582" w:type="dxa"/>
            <w:shd w:val="clear" w:color="auto" w:fill="auto"/>
          </w:tcPr>
          <w:p w:rsidR="009C1D2D" w:rsidRPr="00094C06" w:rsidRDefault="009C1D2D" w:rsidP="00094C06">
            <w:pPr>
              <w:spacing w:after="0" w:line="240" w:lineRule="auto"/>
              <w:rPr>
                <w:rFonts w:ascii="Calibri" w:hAnsi="Calibri"/>
                <w:b/>
                <w:sz w:val="22"/>
                <w:szCs w:val="22"/>
              </w:rPr>
            </w:pPr>
          </w:p>
        </w:tc>
        <w:tc>
          <w:tcPr>
            <w:tcW w:w="1582" w:type="dxa"/>
            <w:shd w:val="clear" w:color="auto" w:fill="auto"/>
          </w:tcPr>
          <w:p w:rsidR="009C1D2D" w:rsidRPr="00094C06" w:rsidRDefault="009C1D2D" w:rsidP="00094C06">
            <w:pPr>
              <w:spacing w:after="0" w:line="240" w:lineRule="auto"/>
              <w:rPr>
                <w:rFonts w:ascii="Calibri" w:hAnsi="Calibri"/>
                <w:b/>
                <w:sz w:val="22"/>
                <w:szCs w:val="22"/>
              </w:rPr>
            </w:pPr>
          </w:p>
        </w:tc>
        <w:tc>
          <w:tcPr>
            <w:tcW w:w="1582" w:type="dxa"/>
            <w:shd w:val="clear" w:color="auto" w:fill="auto"/>
          </w:tcPr>
          <w:p w:rsidR="009C1D2D" w:rsidRPr="00094C06" w:rsidRDefault="009C1D2D" w:rsidP="00094C06">
            <w:pPr>
              <w:spacing w:after="0" w:line="240" w:lineRule="auto"/>
              <w:rPr>
                <w:rFonts w:ascii="Calibri" w:hAnsi="Calibri"/>
                <w:b/>
                <w:sz w:val="22"/>
                <w:szCs w:val="22"/>
              </w:rPr>
            </w:pPr>
          </w:p>
        </w:tc>
        <w:tc>
          <w:tcPr>
            <w:tcW w:w="1583" w:type="dxa"/>
            <w:shd w:val="clear" w:color="auto" w:fill="auto"/>
          </w:tcPr>
          <w:p w:rsidR="009C1D2D" w:rsidRPr="00094C06" w:rsidRDefault="009C1D2D" w:rsidP="00094C06">
            <w:pPr>
              <w:spacing w:after="0" w:line="240" w:lineRule="auto"/>
              <w:rPr>
                <w:rFonts w:ascii="Calibri" w:hAnsi="Calibri"/>
                <w:b/>
                <w:sz w:val="22"/>
                <w:szCs w:val="22"/>
              </w:rPr>
            </w:pPr>
          </w:p>
        </w:tc>
        <w:tc>
          <w:tcPr>
            <w:tcW w:w="1583" w:type="dxa"/>
            <w:shd w:val="clear" w:color="auto" w:fill="auto"/>
          </w:tcPr>
          <w:p w:rsidR="009C1D2D" w:rsidRPr="00094C06" w:rsidRDefault="009C1D2D" w:rsidP="00094C06">
            <w:pPr>
              <w:spacing w:after="0" w:line="240" w:lineRule="auto"/>
              <w:rPr>
                <w:rFonts w:ascii="Calibri" w:hAnsi="Calibri"/>
                <w:b/>
                <w:sz w:val="22"/>
                <w:szCs w:val="22"/>
              </w:rPr>
            </w:pPr>
          </w:p>
        </w:tc>
        <w:tc>
          <w:tcPr>
            <w:tcW w:w="1583" w:type="dxa"/>
            <w:shd w:val="clear" w:color="auto" w:fill="auto"/>
          </w:tcPr>
          <w:p w:rsidR="009C1D2D" w:rsidRPr="00094C06" w:rsidRDefault="009C1D2D" w:rsidP="00094C06">
            <w:pPr>
              <w:spacing w:after="0" w:line="240" w:lineRule="auto"/>
              <w:rPr>
                <w:rFonts w:ascii="Calibri" w:hAnsi="Calibri"/>
                <w:b/>
                <w:sz w:val="22"/>
                <w:szCs w:val="22"/>
              </w:rPr>
            </w:pPr>
          </w:p>
        </w:tc>
      </w:tr>
    </w:tbl>
    <w:p w:rsidR="009C1D2D" w:rsidRDefault="009C1D2D" w:rsidP="009C1D2D">
      <w:pPr>
        <w:spacing w:after="0" w:line="240" w:lineRule="auto"/>
        <w:rPr>
          <w:rFonts w:ascii="Calibri" w:hAnsi="Calibri"/>
          <w:sz w:val="22"/>
          <w:szCs w:val="22"/>
        </w:rPr>
      </w:pPr>
    </w:p>
    <w:p w:rsidR="009C1D2D" w:rsidRDefault="009C1D2D" w:rsidP="009C1D2D">
      <w:pPr>
        <w:spacing w:after="0" w:line="240" w:lineRule="auto"/>
        <w:rPr>
          <w:rFonts w:ascii="Calibri" w:hAnsi="Calibri"/>
          <w:b/>
          <w:sz w:val="22"/>
          <w:szCs w:val="22"/>
          <w:u w:val="single"/>
        </w:rPr>
      </w:pPr>
    </w:p>
    <w:p w:rsidR="007B577F"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PRŮMĚRNÁ DÉLKA HOSPITALIZACE</w:t>
      </w:r>
    </w:p>
    <w:p w:rsidR="009C1D2D" w:rsidRDefault="009C1D2D" w:rsidP="009C1D2D">
      <w:pPr>
        <w:spacing w:after="0" w:line="240" w:lineRule="auto"/>
        <w:rPr>
          <w:rFonts w:ascii="Calibri" w:hAnsi="Calibr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3"/>
        <w:gridCol w:w="2374"/>
        <w:gridCol w:w="2374"/>
        <w:gridCol w:w="2374"/>
      </w:tblGrid>
      <w:tr w:rsidR="009C1D2D" w:rsidRPr="00094C06" w:rsidTr="00094C06">
        <w:tc>
          <w:tcPr>
            <w:tcW w:w="2373" w:type="dxa"/>
            <w:shd w:val="clear" w:color="auto" w:fill="auto"/>
          </w:tcPr>
          <w:p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Obor</w:t>
            </w:r>
          </w:p>
        </w:tc>
        <w:tc>
          <w:tcPr>
            <w:tcW w:w="2374" w:type="dxa"/>
            <w:shd w:val="clear" w:color="auto" w:fill="auto"/>
          </w:tcPr>
          <w:p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SDH</w:t>
            </w:r>
          </w:p>
        </w:tc>
        <w:tc>
          <w:tcPr>
            <w:tcW w:w="2374" w:type="dxa"/>
            <w:shd w:val="clear" w:color="auto" w:fill="auto"/>
          </w:tcPr>
          <w:p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O-</w:t>
            </w:r>
          </w:p>
        </w:tc>
        <w:tc>
          <w:tcPr>
            <w:tcW w:w="2374" w:type="dxa"/>
            <w:shd w:val="clear" w:color="auto" w:fill="auto"/>
          </w:tcPr>
          <w:p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O+</w:t>
            </w:r>
          </w:p>
        </w:tc>
      </w:tr>
      <w:tr w:rsidR="009C1D2D" w:rsidRPr="00094C06" w:rsidTr="00094C06">
        <w:tc>
          <w:tcPr>
            <w:tcW w:w="2373" w:type="dxa"/>
            <w:shd w:val="clear" w:color="auto" w:fill="auto"/>
          </w:tcPr>
          <w:p w:rsidR="009C1D2D" w:rsidRPr="00094C06" w:rsidRDefault="009C1D2D" w:rsidP="00094C06">
            <w:pPr>
              <w:spacing w:after="0" w:line="240" w:lineRule="auto"/>
              <w:rPr>
                <w:rFonts w:ascii="Calibri" w:hAnsi="Calibri"/>
                <w:b/>
                <w:sz w:val="22"/>
                <w:szCs w:val="22"/>
              </w:rPr>
            </w:pPr>
          </w:p>
        </w:tc>
        <w:tc>
          <w:tcPr>
            <w:tcW w:w="2374" w:type="dxa"/>
            <w:shd w:val="clear" w:color="auto" w:fill="auto"/>
          </w:tcPr>
          <w:p w:rsidR="009C1D2D" w:rsidRPr="00094C06" w:rsidRDefault="009C1D2D" w:rsidP="00094C06">
            <w:pPr>
              <w:spacing w:after="0" w:line="240" w:lineRule="auto"/>
              <w:rPr>
                <w:rFonts w:ascii="Calibri" w:hAnsi="Calibri"/>
                <w:b/>
                <w:sz w:val="22"/>
                <w:szCs w:val="22"/>
              </w:rPr>
            </w:pPr>
          </w:p>
        </w:tc>
        <w:tc>
          <w:tcPr>
            <w:tcW w:w="2374" w:type="dxa"/>
            <w:shd w:val="clear" w:color="auto" w:fill="auto"/>
          </w:tcPr>
          <w:p w:rsidR="009C1D2D" w:rsidRPr="00094C06" w:rsidRDefault="009C1D2D" w:rsidP="00094C06">
            <w:pPr>
              <w:spacing w:after="0" w:line="240" w:lineRule="auto"/>
              <w:rPr>
                <w:rFonts w:ascii="Calibri" w:hAnsi="Calibri"/>
                <w:b/>
                <w:sz w:val="22"/>
                <w:szCs w:val="22"/>
              </w:rPr>
            </w:pPr>
          </w:p>
        </w:tc>
        <w:tc>
          <w:tcPr>
            <w:tcW w:w="2374" w:type="dxa"/>
            <w:shd w:val="clear" w:color="auto" w:fill="auto"/>
          </w:tcPr>
          <w:p w:rsidR="009C1D2D" w:rsidRPr="00094C06" w:rsidRDefault="009C1D2D" w:rsidP="00094C06">
            <w:pPr>
              <w:spacing w:after="0" w:line="240" w:lineRule="auto"/>
              <w:rPr>
                <w:rFonts w:ascii="Calibri" w:hAnsi="Calibri"/>
                <w:b/>
                <w:sz w:val="22"/>
                <w:szCs w:val="22"/>
              </w:rPr>
            </w:pPr>
          </w:p>
        </w:tc>
      </w:tr>
    </w:tbl>
    <w:p w:rsidR="009C1D2D" w:rsidRDefault="009C1D2D" w:rsidP="009C1D2D">
      <w:pPr>
        <w:spacing w:after="0" w:line="240" w:lineRule="auto"/>
        <w:rPr>
          <w:rFonts w:ascii="Calibri" w:hAnsi="Calibri"/>
          <w:b/>
          <w:sz w:val="22"/>
          <w:szCs w:val="22"/>
          <w:u w:val="single"/>
        </w:rPr>
      </w:pPr>
    </w:p>
    <w:p w:rsidR="009C1D2D" w:rsidRDefault="009C1D2D" w:rsidP="009C1D2D">
      <w:pPr>
        <w:spacing w:after="0" w:line="240" w:lineRule="auto"/>
        <w:rPr>
          <w:rFonts w:ascii="Calibri" w:hAnsi="Calibri"/>
          <w:b/>
          <w:sz w:val="22"/>
          <w:szCs w:val="22"/>
          <w:u w:val="single"/>
        </w:rPr>
      </w:pPr>
    </w:p>
    <w:p w:rsidR="007B577F" w:rsidRPr="00C705C4" w:rsidRDefault="007B577F" w:rsidP="004E02BE">
      <w:pPr>
        <w:numPr>
          <w:ilvl w:val="0"/>
          <w:numId w:val="21"/>
        </w:numPr>
        <w:spacing w:after="0" w:line="240" w:lineRule="auto"/>
        <w:rPr>
          <w:rFonts w:ascii="Calibri" w:hAnsi="Calibri"/>
          <w:b/>
          <w:sz w:val="22"/>
          <w:szCs w:val="22"/>
          <w:u w:val="single"/>
        </w:rPr>
      </w:pPr>
      <w:r w:rsidRPr="00C705C4">
        <w:rPr>
          <w:rFonts w:ascii="Calibri" w:hAnsi="Calibri"/>
          <w:b/>
          <w:sz w:val="22"/>
          <w:szCs w:val="22"/>
          <w:u w:val="single"/>
        </w:rPr>
        <w:t>PRAVIDLA VYKAZOVÁNÍ</w:t>
      </w:r>
    </w:p>
    <w:p w:rsidR="00240B6C" w:rsidRDefault="00240B6C" w:rsidP="00240B6C">
      <w:pPr>
        <w:spacing w:after="0" w:line="240" w:lineRule="auto"/>
        <w:rPr>
          <w:rFonts w:ascii="Calibri" w:hAnsi="Calibri"/>
          <w:b/>
          <w:sz w:val="22"/>
          <w:szCs w:val="22"/>
          <w:u w:val="single"/>
        </w:rPr>
      </w:pPr>
    </w:p>
    <w:p w:rsidR="00240B6C" w:rsidRDefault="00240B6C" w:rsidP="00240B6C">
      <w:pPr>
        <w:spacing w:after="0" w:line="240" w:lineRule="auto"/>
        <w:rPr>
          <w:rFonts w:ascii="Calibri" w:hAnsi="Calibri"/>
          <w:sz w:val="22"/>
          <w:szCs w:val="22"/>
        </w:rPr>
      </w:pPr>
      <w:r>
        <w:rPr>
          <w:rFonts w:ascii="Calibri" w:hAnsi="Calibri"/>
          <w:sz w:val="22"/>
          <w:szCs w:val="22"/>
        </w:rPr>
        <w:t>Obligatorní obsah OD nutný pro možnost jeho vykázání</w:t>
      </w:r>
    </w:p>
    <w:p w:rsidR="00240B6C" w:rsidRPr="007B577F" w:rsidRDefault="00240B6C" w:rsidP="00240B6C">
      <w:pPr>
        <w:spacing w:after="0" w:line="240" w:lineRule="auto"/>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5"/>
      </w:tblGrid>
      <w:tr w:rsidR="00240B6C" w:rsidRPr="00004A89" w:rsidTr="00094C06">
        <w:tc>
          <w:tcPr>
            <w:tcW w:w="9495" w:type="dxa"/>
          </w:tcPr>
          <w:p w:rsidR="008F2023" w:rsidRDefault="008F2023" w:rsidP="00BA62DF">
            <w:pPr>
              <w:pStyle w:val="Default"/>
              <w:spacing w:before="120" w:after="120"/>
            </w:pPr>
            <w:r>
              <w:t xml:space="preserve">Jedná se o OD 00043. </w:t>
            </w:r>
          </w:p>
          <w:p w:rsidR="008F2023" w:rsidRDefault="008F2023" w:rsidP="00BA62DF">
            <w:pPr>
              <w:pStyle w:val="Default"/>
              <w:spacing w:before="120" w:after="120"/>
            </w:pPr>
            <w:r>
              <w:t xml:space="preserve">Péče je poskytována na základě indikace psychiatra. </w:t>
            </w:r>
          </w:p>
          <w:p w:rsidR="008F2023" w:rsidRDefault="008F2023" w:rsidP="00BA62DF">
            <w:pPr>
              <w:pStyle w:val="Default"/>
              <w:spacing w:before="120" w:after="120"/>
            </w:pPr>
            <w:r>
              <w:t xml:space="preserve">Obligatorním obsahem jsou činnosti personálu při péči o pacienty s duševním onemocněním, organizační činnost vedoucích pracovníků: </w:t>
            </w:r>
          </w:p>
          <w:p w:rsidR="008F2023" w:rsidRDefault="008F2023" w:rsidP="008F2023">
            <w:pPr>
              <w:pStyle w:val="Default"/>
              <w:spacing w:before="120" w:after="120"/>
              <w:rPr>
                <w:ins w:id="13" w:author="Simona" w:date="2025-10-13T17:30:00Z"/>
              </w:rPr>
            </w:pPr>
            <w:r>
              <w:t xml:space="preserve">1. Komunita – denně </w:t>
            </w:r>
            <w:ins w:id="14" w:author="user" w:date="2025-11-06T08:57:00Z">
              <w:r w:rsidR="0098456A">
                <w:t>minimálně</w:t>
              </w:r>
            </w:ins>
            <w:ins w:id="15" w:author="user" w:date="2025-11-06T08:58:00Z">
              <w:r w:rsidR="0098456A">
                <w:t xml:space="preserve"> 30 minut </w:t>
              </w:r>
            </w:ins>
            <w:del w:id="16" w:author="Simona" w:date="2025-10-13T17:30:00Z">
              <w:r w:rsidDel="008F2023">
                <w:delText>30</w:delText>
              </w:r>
            </w:del>
            <w:del w:id="17" w:author="Simona" w:date="2025-10-13T17:48:00Z">
              <w:r w:rsidDel="00905F95">
                <w:delText xml:space="preserve"> minut </w:delText>
              </w:r>
            </w:del>
            <w:r>
              <w:t xml:space="preserve">(obdoba výkonu psychoterapie skupinová, typ III – komunita, kdy dojde k setkání všech pacientů i personálu denního stacionáře, zmapování průběhu předešlého dne, nastavení individuálních i skupinových aktivit podle stavu pacienta). </w:t>
            </w:r>
          </w:p>
          <w:p w:rsidR="006C7A3A" w:rsidRDefault="008F2023" w:rsidP="008F2023">
            <w:pPr>
              <w:pStyle w:val="Default"/>
              <w:spacing w:before="120" w:after="120"/>
              <w:rPr>
                <w:ins w:id="18" w:author="Simona" w:date="2025-11-18T23:53:00Z"/>
              </w:rPr>
            </w:pPr>
            <w:r>
              <w:t>2. Psychiatrická vizita</w:t>
            </w:r>
            <w:ins w:id="19" w:author="Simona" w:date="2025-10-13T17:31:00Z">
              <w:r>
                <w:t xml:space="preserve">. </w:t>
              </w:r>
            </w:ins>
            <w:del w:id="20" w:author="Simona" w:date="2025-10-13T17:31:00Z">
              <w:r w:rsidDel="008F2023">
                <w:delText>, podle potřeby individuální pohovor s psychiatrem a popřípadě také úprava medikace – každý den provede psychiatr (L3), odpovídá obsahem výkonu kontrolnímu vyšetření (výkon č. 35023) nebo cílenému vyšetření (výkon č. 35022), podle stavu pacienta</w:delText>
              </w:r>
            </w:del>
            <w:r>
              <w:t xml:space="preserve">. </w:t>
            </w:r>
          </w:p>
          <w:p w:rsidR="000A6ADA" w:rsidRDefault="008F2023" w:rsidP="008F2023">
            <w:pPr>
              <w:pStyle w:val="Default"/>
              <w:spacing w:before="120" w:after="120"/>
              <w:rPr>
                <w:ins w:id="21" w:author="Simona" w:date="2025-10-13T17:32:00Z"/>
              </w:rPr>
            </w:pPr>
            <w:r>
              <w:t xml:space="preserve">Aktivity směřující k stabilizaci stavu, udržení nebo znovunastavení denního režimu: </w:t>
            </w:r>
          </w:p>
          <w:p w:rsidR="000A6ADA" w:rsidRDefault="008F2023" w:rsidP="008F2023">
            <w:pPr>
              <w:pStyle w:val="Default"/>
              <w:spacing w:before="120" w:after="120"/>
              <w:rPr>
                <w:ins w:id="22" w:author="Simona" w:date="2025-10-13T17:32:00Z"/>
              </w:rPr>
            </w:pPr>
            <w:r>
              <w:t xml:space="preserve">1. Skupinová psychoterapie (frekvence 8x v měsíci) – pod vedením psychiatra nebo klinického psychologa s úplnou psychoterapeutickou kvalifikací, odpovídá výkonu č. 35610, zahrnuje různé psychoterapeutické přístupy. Nejčastěji obsahuje kognitivně - behaviorální terapii, prvky dynamické psychoterapie, prvky imaginativní psychoterapie, relaxační aktivity, komunikační terapii, edukaci, dále pak psychodrama, arteterapii, muzikoterapii, psychogymnastiku. </w:t>
            </w:r>
          </w:p>
          <w:p w:rsidR="000A6ADA" w:rsidRDefault="008F2023" w:rsidP="008F2023">
            <w:pPr>
              <w:pStyle w:val="Default"/>
              <w:spacing w:before="120" w:after="120"/>
              <w:rPr>
                <w:ins w:id="23" w:author="Simona" w:date="2025-10-13T17:32:00Z"/>
              </w:rPr>
            </w:pPr>
            <w:r>
              <w:t xml:space="preserve">2. Individuální psychoterapie – frekvence je nastavená u každého pacienta individuálně podle jeho zdravotního stavu a potřeb, pod vedením psychiatra nebo klinického psychologa s úplnou psychoterapeutickou kvalifikací, odpovídá výkonu č. 35520, zahrnuje různé psychoterapeutické přístupy, nejčastěji jde o eklektický přístup s využitím různých terapeutických přístupů 7 (kognitivně - behaviorální terapii, prvky dynamické psychoterapie, prvky imaginativní psychoterapie, a další). V případě potřeby probíhá také psychoterapeutická práce s rodinou (rodinná terapie). </w:t>
            </w:r>
          </w:p>
          <w:p w:rsidR="000A6ADA" w:rsidRDefault="008F2023" w:rsidP="008F2023">
            <w:pPr>
              <w:pStyle w:val="Default"/>
              <w:spacing w:before="120" w:after="120"/>
              <w:rPr>
                <w:ins w:id="24" w:author="Simona" w:date="2025-10-13T17:33:00Z"/>
              </w:rPr>
            </w:pPr>
            <w:r>
              <w:t>3. Podpůrné terapeutické aktivity (frekvence 15x v měsíci) - zahrnuje skupinový trénink kognitivních funkcí, nácvik v oblasti správného životního stylu, plánování režimu dne, trénink komunikačních dovedností, nácvik zvládání hněvu a jeho deeskalace, expoziční terapii, nácvik relaxačních technik</w:t>
            </w:r>
            <w:del w:id="25" w:author="Simona" w:date="2025-11-18T23:53:00Z">
              <w:r w:rsidDel="006C7A3A">
                <w:delText>,</w:delText>
              </w:r>
            </w:del>
            <w:r>
              <w:t xml:space="preserve"> – provádí sestra pro péči v psychiatrii, odpovídá výkonu č. 35817. </w:t>
            </w:r>
          </w:p>
          <w:p w:rsidR="000A6ADA" w:rsidRDefault="008F2023" w:rsidP="008F2023">
            <w:pPr>
              <w:pStyle w:val="Default"/>
              <w:spacing w:before="120" w:after="120"/>
              <w:rPr>
                <w:ins w:id="26" w:author="Simona" w:date="2025-10-13T17:33:00Z"/>
              </w:rPr>
            </w:pPr>
            <w:r>
              <w:t xml:space="preserve">4. Psychiatrická rehabilitace - individuální nácvik psychickou poruchou narušených funkcí například v oblasti komunikačních dovedností, techniky zaměřené na zvládání běžných situací, stres management, podpora v péči o vlastní somatický stav, v začleňování do běžného života, podpora v užívání medikace, v rámci psychiatrické rehabilitace může být vytvořen krizový plán pro případ zhoršení psychického stavu. Provádí sestra pro péči v psychiatrii, odpovídá výkonu č. 35815. </w:t>
            </w:r>
          </w:p>
          <w:p w:rsidR="000A6ADA" w:rsidRDefault="008F2023" w:rsidP="008F2023">
            <w:pPr>
              <w:pStyle w:val="Default"/>
              <w:spacing w:before="120" w:after="120"/>
              <w:rPr>
                <w:ins w:id="27" w:author="Simona" w:date="2025-10-13T17:34:00Z"/>
              </w:rPr>
            </w:pPr>
            <w:r>
              <w:t xml:space="preserve">5. Edukace (frekvence 2x týdně) - provádí sestra pro péči v psychiatrii, odpovídá výkonu č. 35823. </w:t>
            </w:r>
          </w:p>
          <w:p w:rsidR="000A6ADA" w:rsidRDefault="000A6ADA" w:rsidP="008F2023">
            <w:pPr>
              <w:pStyle w:val="Default"/>
              <w:spacing w:before="120" w:after="120"/>
              <w:rPr>
                <w:ins w:id="28" w:author="Simona" w:date="2025-10-13T17:34:00Z"/>
              </w:rPr>
            </w:pPr>
          </w:p>
          <w:p w:rsidR="000A6ADA" w:rsidRDefault="008F2023" w:rsidP="008F2023">
            <w:pPr>
              <w:pStyle w:val="Default"/>
              <w:spacing w:before="120" w:after="120"/>
              <w:rPr>
                <w:ins w:id="29" w:author="Simona" w:date="2025-10-13T17:34:00Z"/>
              </w:rPr>
            </w:pPr>
            <w:r>
              <w:t xml:space="preserve">Program je uzpůsoben aktuálnímu složení pacientů ve stacionáři, jejich zdravotnímu stavu a individuálním potřebám. </w:t>
            </w:r>
          </w:p>
          <w:p w:rsidR="00BA62DF" w:rsidRPr="00230107" w:rsidRDefault="008F2023" w:rsidP="001232FA">
            <w:pPr>
              <w:pStyle w:val="Default"/>
              <w:spacing w:before="120" w:after="120"/>
              <w:rPr>
                <w:rFonts w:ascii="Calibri" w:hAnsi="Calibri"/>
                <w:color w:val="auto"/>
                <w:sz w:val="22"/>
                <w:szCs w:val="22"/>
              </w:rPr>
            </w:pPr>
            <w:r>
              <w:t xml:space="preserve">Vizita lékaře je každodenně, další program je variabilní v průběhu týdne, obsahuje výše uvedené prvky tak, aby péče byla poskytována 6 hodin a odpovídala zdravotnímu stavu a možnostem pacienta. Pobyt v otevřeném denním stacionáři s psychiatrickou péčí je v řádu dnů až týdnů, </w:t>
            </w:r>
            <w:ins w:id="30" w:author="Simona" w:date="2025-10-13T17:35:00Z">
              <w:r w:rsidR="000A6ADA">
                <w:t xml:space="preserve">frekvence vykázání OD 00043 by </w:t>
              </w:r>
            </w:ins>
            <w:r>
              <w:t>neměl</w:t>
            </w:r>
            <w:ins w:id="31" w:author="Simona" w:date="2025-10-13T17:35:00Z">
              <w:r w:rsidR="000A6ADA">
                <w:t>a</w:t>
              </w:r>
            </w:ins>
            <w:r>
              <w:t xml:space="preserve"> </w:t>
            </w:r>
            <w:del w:id="32" w:author="Simona" w:date="2025-10-13T17:35:00Z">
              <w:r w:rsidDel="000A6ADA">
                <w:delText>by</w:delText>
              </w:r>
            </w:del>
            <w:r>
              <w:t xml:space="preserve"> přesáhnout </w:t>
            </w:r>
            <w:del w:id="33" w:author="Simona" w:date="2025-10-13T17:35:00Z">
              <w:r w:rsidDel="000A6ADA">
                <w:delText>3 měsíce</w:delText>
              </w:r>
            </w:del>
            <w:ins w:id="34" w:author="Simona" w:date="2025-10-13T17:35:00Z">
              <w:r w:rsidR="000A6ADA">
                <w:t xml:space="preserve"> </w:t>
              </w:r>
              <w:commentRangeStart w:id="35"/>
              <w:r w:rsidR="000A6ADA">
                <w:t>90 OD</w:t>
              </w:r>
            </w:ins>
            <w:commentRangeEnd w:id="35"/>
            <w:ins w:id="36" w:author="Simona" w:date="2025-10-13T17:51:00Z">
              <w:r w:rsidR="006846D8">
                <w:rPr>
                  <w:rStyle w:val="Odkaznakoment"/>
                  <w:rFonts w:ascii="Arial" w:eastAsia="Times New Roman" w:hAnsi="Arial"/>
                  <w:color w:val="auto"/>
                </w:rPr>
                <w:commentReference w:id="35"/>
              </w:r>
            </w:ins>
            <w:ins w:id="37" w:author="user" w:date="2025-11-06T09:04:00Z">
              <w:r w:rsidR="0098456A">
                <w:t xml:space="preserve"> v průběhu </w:t>
              </w:r>
            </w:ins>
            <w:ins w:id="38" w:author="user" w:date="2025-11-06T09:05:00Z">
              <w:r w:rsidR="00E50C83">
                <w:t>12</w:t>
              </w:r>
            </w:ins>
            <w:ins w:id="39" w:author="user" w:date="2025-11-06T09:04:00Z">
              <w:r w:rsidR="0098456A">
                <w:t xml:space="preserve"> měsíců</w:t>
              </w:r>
            </w:ins>
            <w:r>
              <w:t xml:space="preserve">. V individuálních případech lze OD 00043 vykázat </w:t>
            </w:r>
            <w:del w:id="40" w:author="Simona" w:date="2025-10-13T17:36:00Z">
              <w:r w:rsidDel="000A6ADA">
                <w:delText xml:space="preserve">i déle </w:delText>
              </w:r>
            </w:del>
            <w:r>
              <w:t>po schválení zdravotní pojišťovnou</w:t>
            </w:r>
            <w:ins w:id="41" w:author="Simona" w:date="2025-10-13T17:36:00Z">
              <w:r w:rsidR="000A6ADA">
                <w:t xml:space="preserve"> nad rámec výše uvedeného </w:t>
              </w:r>
            </w:ins>
            <w:ins w:id="42" w:author="Simona" w:date="2025-10-13T17:37:00Z">
              <w:r w:rsidR="000A6ADA">
                <w:t>frekvenčního omezení</w:t>
              </w:r>
            </w:ins>
            <w:r>
              <w:t>. Na rodné číslo pojištěnce nesmí být vykázán v den, kdy je poskytnuta péče vykázaná OD 00043, žádný jiný výkon odbornosti 305, 306, 309, 901, 910, 911, 914 a 999 (</w:t>
            </w:r>
            <w:del w:id="43" w:author="Simona" w:date="2025-11-19T00:00:00Z">
              <w:r w:rsidR="00ED3428" w:rsidRPr="00ED3428">
                <w:rPr>
                  <w:highlight w:val="yellow"/>
                  <w:rPrChange w:id="44" w:author="Simona" w:date="2025-11-18T23:56:00Z">
                    <w:rPr/>
                  </w:rPrChange>
                </w:rPr>
                <w:delText xml:space="preserve">vyjma </w:delText>
              </w:r>
              <w:commentRangeStart w:id="45"/>
              <w:r w:rsidR="00ED3428" w:rsidRPr="00ED3428">
                <w:rPr>
                  <w:highlight w:val="yellow"/>
                  <w:rPrChange w:id="46" w:author="Simona" w:date="2025-11-18T23:56:00Z">
                    <w:rPr/>
                  </w:rPrChange>
                </w:rPr>
                <w:delText>výkonu č. 09561</w:delText>
              </w:r>
              <w:commentRangeEnd w:id="45"/>
              <w:r w:rsidR="00ED3428" w:rsidRPr="00ED3428">
                <w:rPr>
                  <w:rStyle w:val="Odkaznakoment"/>
                  <w:rFonts w:ascii="Arial" w:eastAsia="Times New Roman" w:hAnsi="Arial"/>
                  <w:color w:val="auto"/>
                  <w:highlight w:val="yellow"/>
                  <w:rPrChange w:id="47" w:author="Simona" w:date="2025-11-18T23:56:00Z">
                    <w:rPr>
                      <w:rStyle w:val="Odkaznakoment"/>
                      <w:rFonts w:ascii="Arial" w:eastAsia="Times New Roman" w:hAnsi="Arial"/>
                      <w:color w:val="auto"/>
                    </w:rPr>
                  </w:rPrChange>
                </w:rPr>
                <w:commentReference w:id="45"/>
              </w:r>
            </w:del>
            <w:ins w:id="48" w:author="Simona" w:date="2025-11-19T00:00:00Z">
              <w:r w:rsidR="001232FA">
                <w:t xml:space="preserve"> vyjma níže v kapitole XII. uvedených výkonů</w:t>
              </w:r>
            </w:ins>
            <w:r>
              <w:t xml:space="preserve">). Není možné současně vykázat s OD 00041 nebo 00042. K výkonu se v případě provedení připočte úhrada přímo spotřebovaných léčivých přípravků </w:t>
            </w:r>
            <w:ins w:id="49" w:author="Simona" w:date="2025-10-13T17:37:00Z">
              <w:del w:id="50" w:author="user" w:date="2025-11-06T09:10:00Z">
                <w:r w:rsidR="000A6ADA" w:rsidDel="002B25F0">
                  <w:delText xml:space="preserve"> </w:delText>
                </w:r>
              </w:del>
            </w:ins>
            <w:r>
              <w:t>(lze vykázat mezioborový výkon č.</w:t>
            </w:r>
            <w:del w:id="51" w:author="Simona" w:date="2025-10-13T17:37:00Z">
              <w:r w:rsidDel="000A6ADA">
                <w:delText xml:space="preserve"> 09561</w:delText>
              </w:r>
            </w:del>
            <w:ins w:id="52" w:author="Simona" w:date="2025-10-13T17:36:00Z">
              <w:r w:rsidR="000A6ADA">
                <w:t>,35840,</w:t>
              </w:r>
            </w:ins>
            <w:ins w:id="53" w:author="Simona" w:date="2025-10-13T17:37:00Z">
              <w:r w:rsidR="000A6ADA">
                <w:t xml:space="preserve"> </w:t>
              </w:r>
            </w:ins>
            <w:ins w:id="54" w:author="Simona" w:date="2025-10-13T17:36:00Z">
              <w:r w:rsidR="000A6ADA">
                <w:t>09215</w:t>
              </w:r>
            </w:ins>
            <w:r>
              <w:t>).</w:t>
            </w:r>
          </w:p>
        </w:tc>
      </w:tr>
    </w:tbl>
    <w:p w:rsidR="00240B6C" w:rsidRDefault="00240B6C" w:rsidP="00240B6C">
      <w:pPr>
        <w:spacing w:after="0" w:line="240" w:lineRule="auto"/>
        <w:rPr>
          <w:rFonts w:ascii="Calibri" w:hAnsi="Calibri"/>
          <w:b/>
          <w:sz w:val="22"/>
          <w:szCs w:val="22"/>
          <w:u w:val="single"/>
        </w:rPr>
      </w:pPr>
    </w:p>
    <w:p w:rsidR="00240B6C" w:rsidRDefault="00240B6C" w:rsidP="00240B6C">
      <w:pPr>
        <w:spacing w:after="0" w:line="240" w:lineRule="auto"/>
        <w:rPr>
          <w:rFonts w:ascii="Calibri" w:hAnsi="Calibri"/>
          <w:b/>
          <w:sz w:val="22"/>
          <w:szCs w:val="22"/>
          <w:u w:val="single"/>
        </w:rPr>
      </w:pPr>
    </w:p>
    <w:p w:rsidR="007B577F"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ZAKÁZANÉ KOMBINACE S VÝKONY</w:t>
      </w:r>
    </w:p>
    <w:p w:rsidR="00E94CB0" w:rsidRDefault="00E94CB0" w:rsidP="00E94CB0">
      <w:pPr>
        <w:spacing w:after="0" w:line="240" w:lineRule="auto"/>
        <w:rPr>
          <w:rFonts w:ascii="Calibri" w:hAnsi="Calibri"/>
          <w:b/>
          <w:sz w:val="22"/>
          <w:szCs w:val="22"/>
          <w:u w:val="single"/>
        </w:rPr>
      </w:pPr>
    </w:p>
    <w:p w:rsidR="00240B6C" w:rsidRDefault="00240B6C" w:rsidP="009C1D2D">
      <w:pPr>
        <w:spacing w:after="0" w:line="240" w:lineRule="auto"/>
        <w:rPr>
          <w:rFonts w:ascii="Calibri" w:hAnsi="Calibri"/>
          <w:sz w:val="22"/>
          <w:szCs w:val="22"/>
        </w:rPr>
      </w:pPr>
      <w:r>
        <w:rPr>
          <w:rFonts w:ascii="Calibri" w:hAnsi="Calibri"/>
          <w:sz w:val="22"/>
          <w:szCs w:val="22"/>
        </w:rPr>
        <w:t>V souvislosti s OD není možné vykázat následující výkony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95"/>
      </w:tblGrid>
      <w:tr w:rsidR="006E474E" w:rsidRPr="00094C06" w:rsidTr="00094C06">
        <w:tc>
          <w:tcPr>
            <w:tcW w:w="9495" w:type="dxa"/>
            <w:shd w:val="clear" w:color="auto" w:fill="auto"/>
          </w:tcPr>
          <w:p w:rsidR="006E474E" w:rsidRPr="00CF390F" w:rsidRDefault="006E474E" w:rsidP="006C7A3A">
            <w:pPr>
              <w:widowControl w:val="0"/>
              <w:spacing w:after="0" w:line="240" w:lineRule="auto"/>
              <w:rPr>
                <w:rFonts w:ascii="Calibri" w:hAnsi="Calibri"/>
                <w:color w:val="FF0000"/>
                <w:sz w:val="22"/>
                <w:szCs w:val="22"/>
              </w:rPr>
            </w:pPr>
            <w:r>
              <w:rPr>
                <w:rFonts w:ascii="Calibri" w:hAnsi="Calibri"/>
                <w:color w:val="FF0000"/>
                <w:sz w:val="22"/>
                <w:szCs w:val="22"/>
              </w:rPr>
              <w:t xml:space="preserve">V den, kdy je vykázán výkon ošetřovacího dne v otevřeném stacionáři s psychiatrickou péčí </w:t>
            </w:r>
            <w:del w:id="55" w:author="user" w:date="2025-11-06T09:05:00Z">
              <w:r w:rsidRPr="00CF390F" w:rsidDel="00E50C83">
                <w:rPr>
                  <w:rFonts w:ascii="Calibri" w:hAnsi="Calibri"/>
                  <w:color w:val="FF0000"/>
                  <w:sz w:val="22"/>
                  <w:szCs w:val="22"/>
                </w:rPr>
                <w:delText xml:space="preserve"> </w:delText>
              </w:r>
            </w:del>
            <w:r w:rsidRPr="00CF390F">
              <w:rPr>
                <w:rFonts w:ascii="Calibri" w:hAnsi="Calibri"/>
                <w:color w:val="FF0000"/>
                <w:sz w:val="22"/>
                <w:szCs w:val="22"/>
              </w:rPr>
              <w:t xml:space="preserve">není možné </w:t>
            </w:r>
            <w:r>
              <w:rPr>
                <w:rFonts w:ascii="Calibri" w:hAnsi="Calibri"/>
                <w:color w:val="FF0000"/>
                <w:sz w:val="22"/>
                <w:szCs w:val="22"/>
              </w:rPr>
              <w:t>vykázat stejným poskytovatelem zdravotní péče žádné další výkony odb. 305,306,309,901,910 a 914</w:t>
            </w:r>
            <w:ins w:id="56" w:author="Simona" w:date="2025-10-13T17:38:00Z">
              <w:r w:rsidR="000A6ADA">
                <w:rPr>
                  <w:rFonts w:ascii="Calibri" w:hAnsi="Calibri"/>
                  <w:color w:val="FF0000"/>
                  <w:sz w:val="22"/>
                  <w:szCs w:val="22"/>
                </w:rPr>
                <w:t xml:space="preserve"> vyjma klinických vyšetření </w:t>
              </w:r>
            </w:ins>
            <w:ins w:id="57" w:author="Simona" w:date="2025-10-13T17:39:00Z">
              <w:r w:rsidR="000A6ADA">
                <w:rPr>
                  <w:rFonts w:ascii="Calibri" w:hAnsi="Calibri"/>
                  <w:color w:val="FF0000"/>
                  <w:sz w:val="22"/>
                  <w:szCs w:val="22"/>
                </w:rPr>
                <w:t xml:space="preserve">psychiatra </w:t>
              </w:r>
            </w:ins>
            <w:ins w:id="58" w:author="Simona" w:date="2025-10-13T17:38:00Z">
              <w:r w:rsidR="000A6ADA">
                <w:rPr>
                  <w:rFonts w:ascii="Calibri" w:hAnsi="Calibri"/>
                  <w:color w:val="FF0000"/>
                  <w:sz w:val="22"/>
                  <w:szCs w:val="22"/>
                </w:rPr>
                <w:t>(</w:t>
              </w:r>
              <w:del w:id="59" w:author="user" w:date="2025-11-06T09:06:00Z">
                <w:r w:rsidR="000A6ADA" w:rsidDel="00E50C83">
                  <w:rPr>
                    <w:rFonts w:ascii="Calibri" w:hAnsi="Calibri"/>
                    <w:color w:val="FF0000"/>
                    <w:sz w:val="22"/>
                    <w:szCs w:val="22"/>
                  </w:rPr>
                  <w:delText>35021,</w:delText>
                </w:r>
              </w:del>
              <w:r w:rsidR="000A6ADA">
                <w:rPr>
                  <w:rFonts w:ascii="Calibri" w:hAnsi="Calibri"/>
                  <w:color w:val="FF0000"/>
                  <w:sz w:val="22"/>
                  <w:szCs w:val="22"/>
                </w:rPr>
                <w:t>35022</w:t>
              </w:r>
            </w:ins>
            <w:ins w:id="60" w:author="user" w:date="2025-11-06T09:08:00Z">
              <w:r w:rsidR="00E50C83">
                <w:rPr>
                  <w:rFonts w:ascii="Calibri" w:hAnsi="Calibri"/>
                  <w:color w:val="FF0000"/>
                  <w:sz w:val="22"/>
                  <w:szCs w:val="22"/>
                </w:rPr>
                <w:t xml:space="preserve"> v případě závažného zhoršení zdravotního sta</w:t>
              </w:r>
            </w:ins>
            <w:ins w:id="61" w:author="user" w:date="2025-11-06T09:09:00Z">
              <w:r w:rsidR="00E50C83">
                <w:rPr>
                  <w:rFonts w:ascii="Calibri" w:hAnsi="Calibri"/>
                  <w:color w:val="FF0000"/>
                  <w:sz w:val="22"/>
                  <w:szCs w:val="22"/>
                </w:rPr>
                <w:t>vu</w:t>
              </w:r>
            </w:ins>
            <w:ins w:id="62" w:author="Simona" w:date="2025-10-13T17:38:00Z">
              <w:r w:rsidR="000A6ADA">
                <w:rPr>
                  <w:rFonts w:ascii="Calibri" w:hAnsi="Calibri"/>
                  <w:color w:val="FF0000"/>
                  <w:sz w:val="22"/>
                  <w:szCs w:val="22"/>
                </w:rPr>
                <w:t>,</w:t>
              </w:r>
            </w:ins>
            <w:ins w:id="63" w:author="user" w:date="2025-11-06T09:06:00Z">
              <w:r w:rsidR="00E50C83">
                <w:rPr>
                  <w:rFonts w:ascii="Calibri" w:hAnsi="Calibri"/>
                  <w:color w:val="FF0000"/>
                  <w:sz w:val="22"/>
                  <w:szCs w:val="22"/>
                </w:rPr>
                <w:t xml:space="preserve"> </w:t>
              </w:r>
            </w:ins>
            <w:ins w:id="64" w:author="Simona" w:date="2025-10-13T17:38:00Z">
              <w:r w:rsidR="000A6ADA">
                <w:rPr>
                  <w:rFonts w:ascii="Calibri" w:hAnsi="Calibri"/>
                  <w:color w:val="FF0000"/>
                  <w:sz w:val="22"/>
                  <w:szCs w:val="22"/>
                </w:rPr>
                <w:t>35023</w:t>
              </w:r>
            </w:ins>
            <w:ins w:id="65" w:author="Simona" w:date="2025-10-13T17:39:00Z">
              <w:r w:rsidR="000A6ADA">
                <w:rPr>
                  <w:rFonts w:ascii="Calibri" w:hAnsi="Calibri"/>
                  <w:color w:val="FF0000"/>
                  <w:sz w:val="22"/>
                  <w:szCs w:val="22"/>
                </w:rPr>
                <w:t>) neb</w:t>
              </w:r>
            </w:ins>
            <w:ins w:id="66" w:author="Simona" w:date="2025-10-13T17:40:00Z">
              <w:r w:rsidR="000A6ADA">
                <w:rPr>
                  <w:rFonts w:ascii="Calibri" w:hAnsi="Calibri"/>
                  <w:color w:val="FF0000"/>
                  <w:sz w:val="22"/>
                  <w:szCs w:val="22"/>
                </w:rPr>
                <w:t>o psychologa (</w:t>
              </w:r>
              <w:del w:id="67" w:author="user" w:date="2025-11-06T09:06:00Z">
                <w:r w:rsidR="000A6ADA" w:rsidDel="00E50C83">
                  <w:rPr>
                    <w:rFonts w:ascii="Calibri" w:hAnsi="Calibri"/>
                    <w:color w:val="FF0000"/>
                    <w:sz w:val="22"/>
                    <w:szCs w:val="22"/>
                  </w:rPr>
                  <w:delText>37021,</w:delText>
                </w:r>
              </w:del>
              <w:r w:rsidR="000A6ADA">
                <w:rPr>
                  <w:rFonts w:ascii="Calibri" w:hAnsi="Calibri"/>
                  <w:color w:val="FF0000"/>
                  <w:sz w:val="22"/>
                  <w:szCs w:val="22"/>
                </w:rPr>
                <w:t>37022,</w:t>
              </w:r>
            </w:ins>
            <w:ins w:id="68" w:author="user" w:date="2025-11-06T09:06:00Z">
              <w:r w:rsidR="00E50C83">
                <w:rPr>
                  <w:rFonts w:ascii="Calibri" w:hAnsi="Calibri"/>
                  <w:color w:val="FF0000"/>
                  <w:sz w:val="22"/>
                  <w:szCs w:val="22"/>
                </w:rPr>
                <w:t xml:space="preserve"> </w:t>
              </w:r>
            </w:ins>
            <w:ins w:id="69" w:author="Simona" w:date="2025-10-13T17:40:00Z">
              <w:r w:rsidR="000A6ADA">
                <w:rPr>
                  <w:rFonts w:ascii="Calibri" w:hAnsi="Calibri"/>
                  <w:color w:val="FF0000"/>
                  <w:sz w:val="22"/>
                  <w:szCs w:val="22"/>
                </w:rPr>
                <w:t>37023)</w:t>
              </w:r>
            </w:ins>
            <w:ins w:id="70" w:author="Simona" w:date="2025-10-13T17:38:00Z">
              <w:r w:rsidR="000A6ADA">
                <w:rPr>
                  <w:rFonts w:ascii="Calibri" w:hAnsi="Calibri"/>
                  <w:color w:val="FF0000"/>
                  <w:sz w:val="22"/>
                  <w:szCs w:val="22"/>
                </w:rPr>
                <w:t>,</w:t>
              </w:r>
            </w:ins>
            <w:ins w:id="71" w:author="Simona" w:date="2025-10-13T17:40:00Z">
              <w:r w:rsidR="000A6ADA">
                <w:rPr>
                  <w:rFonts w:ascii="Calibri" w:hAnsi="Calibri"/>
                  <w:color w:val="FF0000"/>
                  <w:sz w:val="22"/>
                  <w:szCs w:val="22"/>
                </w:rPr>
                <w:t xml:space="preserve"> pohovoru s</w:t>
              </w:r>
              <w:del w:id="72" w:author="user" w:date="2025-11-06T09:06:00Z">
                <w:r w:rsidR="000A6ADA" w:rsidDel="00E50C83">
                  <w:rPr>
                    <w:rFonts w:ascii="Calibri" w:hAnsi="Calibri"/>
                    <w:color w:val="FF0000"/>
                    <w:sz w:val="22"/>
                    <w:szCs w:val="22"/>
                  </w:rPr>
                  <w:delText> </w:delText>
                </w:r>
              </w:del>
            </w:ins>
            <w:ins w:id="73" w:author="user" w:date="2025-11-06T09:06:00Z">
              <w:r w:rsidR="00E50C83">
                <w:rPr>
                  <w:rFonts w:ascii="Calibri" w:hAnsi="Calibri"/>
                  <w:color w:val="FF0000"/>
                  <w:sz w:val="22"/>
                  <w:szCs w:val="22"/>
                </w:rPr>
                <w:t> </w:t>
              </w:r>
            </w:ins>
            <w:ins w:id="74" w:author="Simona" w:date="2025-10-13T17:40:00Z">
              <w:r w:rsidR="000A6ADA">
                <w:rPr>
                  <w:rFonts w:ascii="Calibri" w:hAnsi="Calibri"/>
                  <w:color w:val="FF0000"/>
                  <w:sz w:val="22"/>
                  <w:szCs w:val="22"/>
                </w:rPr>
                <w:t>rodinou</w:t>
              </w:r>
            </w:ins>
            <w:ins w:id="75" w:author="user" w:date="2025-11-06T09:06:00Z">
              <w:r w:rsidR="00E50C83">
                <w:rPr>
                  <w:rFonts w:ascii="Calibri" w:hAnsi="Calibri"/>
                  <w:color w:val="FF0000"/>
                  <w:sz w:val="22"/>
                  <w:szCs w:val="22"/>
                </w:rPr>
                <w:t xml:space="preserve"> </w:t>
              </w:r>
            </w:ins>
            <w:ins w:id="76" w:author="Simona" w:date="2025-10-13T17:40:00Z">
              <w:r w:rsidR="000A6ADA">
                <w:rPr>
                  <w:rFonts w:ascii="Calibri" w:hAnsi="Calibri"/>
                  <w:color w:val="FF0000"/>
                  <w:sz w:val="22"/>
                  <w:szCs w:val="22"/>
                </w:rPr>
                <w:t>(35117) a výkonů souvisejících s laboratorními odběry</w:t>
              </w:r>
            </w:ins>
            <w:ins w:id="77" w:author="Simona" w:date="2025-10-13T17:41:00Z">
              <w:r w:rsidR="000A6ADA">
                <w:rPr>
                  <w:rFonts w:ascii="Calibri" w:hAnsi="Calibri"/>
                  <w:color w:val="FF0000"/>
                  <w:sz w:val="22"/>
                  <w:szCs w:val="22"/>
                </w:rPr>
                <w:t xml:space="preserve"> (</w:t>
              </w:r>
            </w:ins>
            <w:ins w:id="78" w:author="Simona" w:date="2025-10-13T17:42:00Z">
              <w:r w:rsidR="000A6ADA">
                <w:rPr>
                  <w:rFonts w:ascii="Calibri" w:hAnsi="Calibri"/>
                  <w:color w:val="FF0000"/>
                  <w:sz w:val="22"/>
                  <w:szCs w:val="22"/>
                </w:rPr>
                <w:t>09119</w:t>
              </w:r>
            </w:ins>
            <w:r w:rsidR="00156F9B">
              <w:rPr>
                <w:rFonts w:ascii="Calibri" w:hAnsi="Calibri"/>
                <w:color w:val="FF0000"/>
                <w:sz w:val="22"/>
                <w:szCs w:val="22"/>
              </w:rPr>
              <w:t>)</w:t>
            </w:r>
            <w:ins w:id="79" w:author="user" w:date="2025-11-06T09:09:00Z">
              <w:r w:rsidR="00E50C83">
                <w:rPr>
                  <w:rFonts w:ascii="Calibri" w:hAnsi="Calibri"/>
                  <w:color w:val="FF0000"/>
                  <w:sz w:val="22"/>
                  <w:szCs w:val="22"/>
                </w:rPr>
                <w:t xml:space="preserve">, </w:t>
              </w:r>
            </w:ins>
            <w:r w:rsidR="001232FA">
              <w:rPr>
                <w:rFonts w:ascii="Calibri" w:hAnsi="Calibri"/>
                <w:color w:val="FF0000"/>
                <w:sz w:val="22"/>
                <w:szCs w:val="22"/>
              </w:rPr>
              <w:t>výkonů spojených se ZULP (</w:t>
            </w:r>
            <w:ins w:id="80" w:author="user" w:date="2025-11-06T09:09:00Z">
              <w:r w:rsidR="00E50C83">
                <w:rPr>
                  <w:rFonts w:ascii="Calibri" w:hAnsi="Calibri"/>
                  <w:color w:val="FF0000"/>
                  <w:sz w:val="22"/>
                  <w:szCs w:val="22"/>
                </w:rPr>
                <w:t xml:space="preserve">09215, </w:t>
              </w:r>
            </w:ins>
            <w:ins w:id="81" w:author="user" w:date="2025-11-06T09:10:00Z">
              <w:r w:rsidR="00E50C83">
                <w:rPr>
                  <w:rFonts w:ascii="Calibri" w:hAnsi="Calibri"/>
                  <w:color w:val="FF0000"/>
                  <w:sz w:val="22"/>
                  <w:szCs w:val="22"/>
                </w:rPr>
                <w:t>35840</w:t>
              </w:r>
            </w:ins>
            <w:ins w:id="82" w:author="Simona" w:date="2025-10-13T17:42:00Z">
              <w:r w:rsidR="000A6ADA">
                <w:rPr>
                  <w:rFonts w:ascii="Calibri" w:hAnsi="Calibri"/>
                  <w:color w:val="FF0000"/>
                  <w:sz w:val="22"/>
                  <w:szCs w:val="22"/>
                </w:rPr>
                <w:t>)</w:t>
              </w:r>
            </w:ins>
            <w:ins w:id="83" w:author="Simona" w:date="2025-10-13T17:49:00Z">
              <w:r w:rsidR="00905F95">
                <w:rPr>
                  <w:rFonts w:ascii="Calibri" w:hAnsi="Calibri"/>
                  <w:color w:val="FF0000"/>
                  <w:sz w:val="22"/>
                  <w:szCs w:val="22"/>
                </w:rPr>
                <w:t xml:space="preserve"> a výk</w:t>
              </w:r>
            </w:ins>
            <w:ins w:id="84" w:author="Simona" w:date="2025-10-13T17:50:00Z">
              <w:r w:rsidR="00905F95">
                <w:rPr>
                  <w:rFonts w:ascii="Calibri" w:hAnsi="Calibri"/>
                  <w:color w:val="FF0000"/>
                  <w:sz w:val="22"/>
                  <w:szCs w:val="22"/>
                </w:rPr>
                <w:t>on 09543</w:t>
              </w:r>
            </w:ins>
            <w:del w:id="85" w:author="Simona" w:date="2025-10-13T17:38:00Z">
              <w:r w:rsidDel="000A6ADA">
                <w:rPr>
                  <w:rFonts w:ascii="Calibri" w:hAnsi="Calibri"/>
                  <w:color w:val="FF0000"/>
                  <w:sz w:val="22"/>
                  <w:szCs w:val="22"/>
                </w:rPr>
                <w:delText>.</w:delText>
              </w:r>
              <w:r w:rsidRPr="00CF390F" w:rsidDel="000A6ADA">
                <w:rPr>
                  <w:rFonts w:ascii="Calibri" w:hAnsi="Calibri"/>
                  <w:color w:val="FF0000"/>
                  <w:sz w:val="22"/>
                  <w:szCs w:val="22"/>
                </w:rPr>
                <w:delText xml:space="preserve"> </w:delText>
              </w:r>
            </w:del>
          </w:p>
        </w:tc>
      </w:tr>
      <w:tr w:rsidR="00240B6C" w:rsidRPr="00094C06" w:rsidTr="00094C06">
        <w:tc>
          <w:tcPr>
            <w:tcW w:w="9495" w:type="dxa"/>
            <w:shd w:val="clear" w:color="auto" w:fill="auto"/>
          </w:tcPr>
          <w:p w:rsidR="00240B6C" w:rsidRPr="00DF4376" w:rsidRDefault="006E474E" w:rsidP="00DF4376">
            <w:pPr>
              <w:spacing w:after="0" w:line="240" w:lineRule="auto"/>
              <w:rPr>
                <w:rFonts w:ascii="Calibri" w:hAnsi="Calibri"/>
                <w:color w:val="FF0000"/>
                <w:sz w:val="22"/>
                <w:szCs w:val="22"/>
              </w:rPr>
            </w:pPr>
            <w:r w:rsidRPr="00DF4376">
              <w:rPr>
                <w:rFonts w:ascii="Calibri" w:hAnsi="Calibri"/>
                <w:color w:val="FF0000"/>
                <w:sz w:val="22"/>
                <w:szCs w:val="22"/>
              </w:rPr>
              <w:t>Není možné současně vykázat výkony 0</w:t>
            </w:r>
            <w:r w:rsidR="00DF4376" w:rsidRPr="00DF4376">
              <w:rPr>
                <w:rFonts w:ascii="Calibri" w:hAnsi="Calibri"/>
                <w:color w:val="FF0000"/>
                <w:sz w:val="22"/>
                <w:szCs w:val="22"/>
              </w:rPr>
              <w:t>00</w:t>
            </w:r>
            <w:r w:rsidRPr="00DF4376">
              <w:rPr>
                <w:rFonts w:ascii="Calibri" w:hAnsi="Calibri"/>
                <w:color w:val="FF0000"/>
                <w:sz w:val="22"/>
                <w:szCs w:val="22"/>
              </w:rPr>
              <w:t>41 nebo 0</w:t>
            </w:r>
            <w:r w:rsidR="00DF4376" w:rsidRPr="00DF4376">
              <w:rPr>
                <w:rFonts w:ascii="Calibri" w:hAnsi="Calibri"/>
                <w:color w:val="FF0000"/>
                <w:sz w:val="22"/>
                <w:szCs w:val="22"/>
              </w:rPr>
              <w:t>00</w:t>
            </w:r>
            <w:r w:rsidRPr="00DF4376">
              <w:rPr>
                <w:rFonts w:ascii="Calibri" w:hAnsi="Calibri"/>
                <w:color w:val="FF0000"/>
                <w:sz w:val="22"/>
                <w:szCs w:val="22"/>
              </w:rPr>
              <w:t>42</w:t>
            </w:r>
            <w:ins w:id="86" w:author="Simona" w:date="2025-10-13T17:38:00Z">
              <w:r w:rsidR="000A6ADA">
                <w:rPr>
                  <w:rFonts w:ascii="Calibri" w:hAnsi="Calibri"/>
                  <w:color w:val="FF0000"/>
                  <w:sz w:val="22"/>
                  <w:szCs w:val="22"/>
                </w:rPr>
                <w:t>.</w:t>
              </w:r>
            </w:ins>
            <w:r w:rsidRPr="00DF4376">
              <w:rPr>
                <w:rFonts w:ascii="Calibri" w:hAnsi="Calibri"/>
                <w:color w:val="FF0000"/>
                <w:sz w:val="22"/>
                <w:szCs w:val="22"/>
              </w:rPr>
              <w:t xml:space="preserve">  </w:t>
            </w:r>
          </w:p>
        </w:tc>
      </w:tr>
    </w:tbl>
    <w:p w:rsidR="00E94CB0" w:rsidRPr="00004A89" w:rsidRDefault="00E94CB0" w:rsidP="009C1D2D">
      <w:pPr>
        <w:spacing w:after="0" w:line="240" w:lineRule="auto"/>
        <w:rPr>
          <w:rFonts w:ascii="Calibri" w:hAnsi="Calibri"/>
          <w:sz w:val="22"/>
          <w:szCs w:val="22"/>
        </w:rPr>
      </w:pPr>
      <w:r>
        <w:rPr>
          <w:rFonts w:ascii="Calibri" w:hAnsi="Calibri"/>
          <w:sz w:val="22"/>
          <w:szCs w:val="22"/>
        </w:rPr>
        <w:tab/>
      </w:r>
    </w:p>
    <w:p w:rsidR="00E94CB0" w:rsidRPr="00004A89" w:rsidRDefault="00E94CB0" w:rsidP="00E94CB0">
      <w:pPr>
        <w:spacing w:after="0" w:line="240" w:lineRule="auto"/>
        <w:rPr>
          <w:rFonts w:ascii="Calibri" w:hAnsi="Calibri"/>
          <w:b/>
          <w:sz w:val="22"/>
          <w:szCs w:val="22"/>
          <w:u w:val="single"/>
        </w:rPr>
      </w:pPr>
    </w:p>
    <w:p w:rsidR="006A3328" w:rsidRPr="00004A89" w:rsidRDefault="00240B6C" w:rsidP="00CE6F7E">
      <w:pPr>
        <w:numPr>
          <w:ilvl w:val="0"/>
          <w:numId w:val="21"/>
        </w:numPr>
        <w:spacing w:after="0" w:line="240" w:lineRule="auto"/>
        <w:rPr>
          <w:rFonts w:ascii="Calibri" w:hAnsi="Calibri"/>
          <w:b/>
          <w:sz w:val="22"/>
          <w:szCs w:val="22"/>
          <w:u w:val="single"/>
        </w:rPr>
      </w:pPr>
      <w:r>
        <w:rPr>
          <w:rFonts w:ascii="Calibri" w:hAnsi="Calibri"/>
          <w:b/>
          <w:sz w:val="22"/>
          <w:szCs w:val="22"/>
          <w:u w:val="single"/>
        </w:rPr>
        <w:t>DALŠÍ INFORMACE</w:t>
      </w:r>
    </w:p>
    <w:p w:rsidR="00FD15E0" w:rsidRPr="00004A89" w:rsidRDefault="00FD15E0" w:rsidP="00435BE1">
      <w:pPr>
        <w:spacing w:after="0" w:line="240" w:lineRule="auto"/>
        <w:rPr>
          <w:rFonts w:ascii="Calibri" w:hAnsi="Calibri"/>
          <w:b/>
          <w:sz w:val="22"/>
          <w:szCs w:val="22"/>
        </w:rPr>
      </w:pPr>
    </w:p>
    <w:p w:rsidR="00C227E7" w:rsidRPr="00004A89" w:rsidRDefault="00240B6C" w:rsidP="00240B6C">
      <w:pPr>
        <w:spacing w:after="200" w:line="240" w:lineRule="auto"/>
        <w:ind w:right="0"/>
        <w:rPr>
          <w:rFonts w:ascii="Calibri" w:hAnsi="Calibri"/>
          <w:sz w:val="22"/>
          <w:szCs w:val="22"/>
        </w:rPr>
      </w:pPr>
      <w:r>
        <w:rPr>
          <w:rFonts w:ascii="Calibri" w:hAnsi="Calibri"/>
          <w:sz w:val="22"/>
          <w:szCs w:val="22"/>
        </w:rPr>
        <w:t>Prostor pro doplnění dalších informací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5"/>
      </w:tblGrid>
      <w:tr w:rsidR="00C227E7" w:rsidRPr="00004A89">
        <w:tc>
          <w:tcPr>
            <w:tcW w:w="9495" w:type="dxa"/>
          </w:tcPr>
          <w:p w:rsidR="0090691B" w:rsidRPr="000A6ADA" w:rsidRDefault="00ED3428" w:rsidP="0090691B">
            <w:pPr>
              <w:rPr>
                <w:rFonts w:asciiTheme="minorHAnsi" w:hAnsiTheme="minorHAnsi" w:cstheme="minorHAnsi"/>
                <w:b/>
                <w:sz w:val="22"/>
                <w:szCs w:val="22"/>
                <w:rPrChange w:id="87" w:author="Simona" w:date="2025-10-13T17:44:00Z">
                  <w:rPr>
                    <w:rFonts w:asciiTheme="minorHAnsi" w:hAnsiTheme="minorHAnsi" w:cstheme="minorHAnsi"/>
                    <w:b/>
                    <w:color w:val="FF0000"/>
                    <w:sz w:val="22"/>
                    <w:szCs w:val="22"/>
                  </w:rPr>
                </w:rPrChange>
              </w:rPr>
            </w:pPr>
            <w:r w:rsidRPr="00ED3428">
              <w:rPr>
                <w:rFonts w:asciiTheme="minorHAnsi" w:hAnsiTheme="minorHAnsi" w:cstheme="minorHAnsi"/>
                <w:b/>
                <w:sz w:val="22"/>
                <w:szCs w:val="22"/>
                <w:rPrChange w:id="88" w:author="Simona" w:date="2025-10-13T17:44:00Z">
                  <w:rPr>
                    <w:rFonts w:asciiTheme="minorHAnsi" w:hAnsiTheme="minorHAnsi" w:cstheme="minorHAnsi"/>
                    <w:b/>
                    <w:color w:val="FF0000"/>
                    <w:sz w:val="22"/>
                    <w:szCs w:val="22"/>
                  </w:rPr>
                </w:rPrChange>
              </w:rPr>
              <w:t>Odůvodnění nového OD Ošetřovací den v otevřeném DS s psychiatrickou péčí:</w:t>
            </w:r>
          </w:p>
          <w:p w:rsidR="0090691B" w:rsidRPr="000A6ADA" w:rsidRDefault="00ED3428" w:rsidP="0090691B">
            <w:pPr>
              <w:rPr>
                <w:rFonts w:asciiTheme="minorHAnsi" w:hAnsiTheme="minorHAnsi" w:cstheme="minorHAnsi"/>
                <w:sz w:val="22"/>
                <w:szCs w:val="22"/>
                <w:rPrChange w:id="89" w:author="Simona" w:date="2025-10-13T17:44:00Z">
                  <w:rPr>
                    <w:rFonts w:asciiTheme="minorHAnsi" w:hAnsiTheme="minorHAnsi" w:cstheme="minorHAnsi"/>
                    <w:color w:val="FF0000"/>
                    <w:sz w:val="22"/>
                    <w:szCs w:val="22"/>
                  </w:rPr>
                </w:rPrChange>
              </w:rPr>
            </w:pPr>
            <w:r w:rsidRPr="00ED3428">
              <w:rPr>
                <w:rFonts w:asciiTheme="minorHAnsi" w:hAnsiTheme="minorHAnsi" w:cstheme="minorHAnsi"/>
                <w:sz w:val="22"/>
                <w:szCs w:val="22"/>
                <w:rPrChange w:id="90" w:author="Simona" w:date="2025-10-13T17:44:00Z">
                  <w:rPr>
                    <w:rFonts w:asciiTheme="minorHAnsi" w:hAnsiTheme="minorHAnsi" w:cstheme="minorHAnsi"/>
                    <w:color w:val="FF0000"/>
                    <w:sz w:val="22"/>
                    <w:szCs w:val="22"/>
                  </w:rPr>
                </w:rPrChange>
              </w:rPr>
              <w:t>Denní stacionář  často také nazýváme jako denní sanatorium či i denní nemocnici nebo denní kliniku (day clinic, day treatment program). Základním odlišujícím prvkem od jiných léčebných (lůžkových) zařízení je to, že pacient pobývá v léčebném zařízení pouze v denní době, večerní a noční dobu tráví doma.</w:t>
            </w:r>
          </w:p>
          <w:p w:rsidR="0090691B" w:rsidRPr="000A6ADA" w:rsidRDefault="00ED3428" w:rsidP="0090691B">
            <w:pPr>
              <w:tabs>
                <w:tab w:val="center" w:pos="4536"/>
                <w:tab w:val="right" w:pos="9072"/>
              </w:tabs>
              <w:rPr>
                <w:rFonts w:asciiTheme="minorHAnsi" w:hAnsiTheme="minorHAnsi" w:cstheme="minorHAnsi"/>
                <w:sz w:val="22"/>
                <w:szCs w:val="22"/>
                <w:rPrChange w:id="91" w:author="Simona" w:date="2025-10-13T17:44:00Z">
                  <w:rPr>
                    <w:rFonts w:asciiTheme="minorHAnsi" w:hAnsiTheme="minorHAnsi" w:cstheme="minorHAnsi"/>
                    <w:color w:val="FF0000"/>
                    <w:sz w:val="22"/>
                    <w:szCs w:val="22"/>
                  </w:rPr>
                </w:rPrChange>
              </w:rPr>
            </w:pPr>
            <w:r w:rsidRPr="00ED3428">
              <w:rPr>
                <w:rFonts w:asciiTheme="minorHAnsi" w:hAnsiTheme="minorHAnsi" w:cstheme="minorHAnsi"/>
                <w:sz w:val="22"/>
                <w:szCs w:val="22"/>
                <w:rPrChange w:id="92" w:author="Simona" w:date="2025-10-13T17:44:00Z">
                  <w:rPr>
                    <w:rFonts w:asciiTheme="minorHAnsi" w:hAnsiTheme="minorHAnsi" w:cstheme="minorHAnsi"/>
                    <w:color w:val="FF0000"/>
                    <w:sz w:val="22"/>
                    <w:szCs w:val="22"/>
                  </w:rPr>
                </w:rPrChange>
              </w:rPr>
              <w:t>Jde o ambulantní zdravotnické zařízení.</w:t>
            </w:r>
          </w:p>
          <w:p w:rsidR="0090691B" w:rsidRPr="000A6ADA" w:rsidRDefault="00ED3428" w:rsidP="0090691B">
            <w:pPr>
              <w:tabs>
                <w:tab w:val="center" w:pos="4536"/>
                <w:tab w:val="right" w:pos="9072"/>
              </w:tabs>
              <w:rPr>
                <w:rFonts w:asciiTheme="minorHAnsi" w:hAnsiTheme="minorHAnsi" w:cstheme="minorHAnsi"/>
                <w:sz w:val="22"/>
                <w:szCs w:val="22"/>
                <w:rPrChange w:id="93" w:author="Simona" w:date="2025-10-13T17:44:00Z">
                  <w:rPr>
                    <w:rFonts w:asciiTheme="minorHAnsi" w:hAnsiTheme="minorHAnsi" w:cstheme="minorHAnsi"/>
                    <w:color w:val="FF0000"/>
                    <w:sz w:val="22"/>
                    <w:szCs w:val="22"/>
                  </w:rPr>
                </w:rPrChange>
              </w:rPr>
            </w:pPr>
            <w:r w:rsidRPr="00ED3428">
              <w:rPr>
                <w:rFonts w:asciiTheme="minorHAnsi" w:hAnsiTheme="minorHAnsi" w:cstheme="minorHAnsi"/>
                <w:sz w:val="22"/>
                <w:szCs w:val="22"/>
                <w:rPrChange w:id="94" w:author="Simona" w:date="2025-10-13T17:44:00Z">
                  <w:rPr>
                    <w:rFonts w:asciiTheme="minorHAnsi" w:hAnsiTheme="minorHAnsi" w:cstheme="minorHAnsi"/>
                    <w:color w:val="FF0000"/>
                    <w:sz w:val="22"/>
                    <w:szCs w:val="22"/>
                  </w:rPr>
                </w:rPrChange>
              </w:rPr>
              <w:t xml:space="preserve">Denní stacionáře se zrodily v poválečném období a 50.letech dvacátého století. Na jejich vzniku se podílely hlavně dva proudy. Především to byl vliv konceptu terapeutické komunity (Thomas Main, Maxwell Jones), která přinášela větší podíl demokratické kultury do terapeutických vztahů, větší spoluzodpovědnost pacientů v léčbě a také praxi skupinové psychoterapie. </w:t>
            </w:r>
          </w:p>
          <w:p w:rsidR="0090691B" w:rsidRPr="000A6ADA" w:rsidRDefault="00ED3428" w:rsidP="0090691B">
            <w:pPr>
              <w:tabs>
                <w:tab w:val="center" w:pos="4536"/>
                <w:tab w:val="right" w:pos="9072"/>
              </w:tabs>
              <w:rPr>
                <w:rFonts w:asciiTheme="minorHAnsi" w:hAnsiTheme="minorHAnsi" w:cstheme="minorHAnsi"/>
                <w:sz w:val="22"/>
                <w:szCs w:val="22"/>
                <w:rPrChange w:id="95" w:author="Simona" w:date="2025-10-13T17:44:00Z">
                  <w:rPr>
                    <w:rFonts w:asciiTheme="minorHAnsi" w:hAnsiTheme="minorHAnsi" w:cstheme="minorHAnsi"/>
                    <w:color w:val="FF0000"/>
                    <w:sz w:val="22"/>
                    <w:szCs w:val="22"/>
                  </w:rPr>
                </w:rPrChange>
              </w:rPr>
            </w:pPr>
            <w:r w:rsidRPr="00ED3428">
              <w:rPr>
                <w:rFonts w:asciiTheme="minorHAnsi" w:hAnsiTheme="minorHAnsi" w:cstheme="minorHAnsi"/>
                <w:sz w:val="22"/>
                <w:szCs w:val="22"/>
                <w:rPrChange w:id="96" w:author="Simona" w:date="2025-10-13T17:44:00Z">
                  <w:rPr>
                    <w:rFonts w:asciiTheme="minorHAnsi" w:hAnsiTheme="minorHAnsi" w:cstheme="minorHAnsi"/>
                    <w:color w:val="FF0000"/>
                    <w:sz w:val="22"/>
                    <w:szCs w:val="22"/>
                  </w:rPr>
                </w:rPrChange>
              </w:rPr>
              <w:t xml:space="preserve">Druhým proudem byla deinstitucionalizace, která s sebou přinesla potřebu alternativy k lůžkové péči, která byla současně i usnadněna rozvojem nových psychofarmak.  K nám se dostala léčebná forma denního stacionáře až koncem šedesátých let zásluhou prof. Knoblocha a dalších jeho spolupracovníků, která se odrazila v založení Denního sanatoria Horní Palata v roce 1969 jako jednoho z pokračování terapeutické komunity v Lobči a ještě předtím na dalších místech. Další denní stacionáře se u nás objevovaly až po delší přestávce: v roce 1986 Denní psychoterapeutické sanatorium Ondřejov, dále rovněž denní stacionář Karlov a několik doléčovacích denních stacionářů při psychiatrických odděleních. Další stacionáře začaly fungovat až v  devadesátých letech: Fokus Praha, Klinika ESET, Psychosociální centru v Přerově, Dům duševního zdraví v Ostravě a další.. </w:t>
            </w:r>
          </w:p>
          <w:p w:rsidR="0090691B" w:rsidRPr="000A6ADA" w:rsidRDefault="00ED3428" w:rsidP="0090691B">
            <w:pPr>
              <w:tabs>
                <w:tab w:val="center" w:pos="4536"/>
                <w:tab w:val="right" w:pos="9072"/>
              </w:tabs>
              <w:rPr>
                <w:rFonts w:asciiTheme="minorHAnsi" w:hAnsiTheme="minorHAnsi" w:cstheme="minorHAnsi"/>
                <w:sz w:val="22"/>
                <w:szCs w:val="22"/>
                <w:rPrChange w:id="97" w:author="Simona" w:date="2025-10-13T17:44:00Z">
                  <w:rPr>
                    <w:rFonts w:asciiTheme="minorHAnsi" w:hAnsiTheme="minorHAnsi" w:cstheme="minorHAnsi"/>
                    <w:color w:val="FF0000"/>
                    <w:sz w:val="22"/>
                    <w:szCs w:val="22"/>
                  </w:rPr>
                </w:rPrChange>
              </w:rPr>
            </w:pPr>
            <w:r w:rsidRPr="00ED3428">
              <w:rPr>
                <w:rFonts w:asciiTheme="minorHAnsi" w:hAnsiTheme="minorHAnsi" w:cstheme="minorHAnsi"/>
                <w:sz w:val="22"/>
                <w:szCs w:val="22"/>
                <w:rPrChange w:id="98" w:author="Simona" w:date="2025-10-13T17:44:00Z">
                  <w:rPr>
                    <w:rFonts w:asciiTheme="minorHAnsi" w:hAnsiTheme="minorHAnsi" w:cstheme="minorHAnsi"/>
                    <w:color w:val="FF0000"/>
                    <w:sz w:val="22"/>
                    <w:szCs w:val="22"/>
                  </w:rPr>
                </w:rPrChange>
              </w:rPr>
              <w:t xml:space="preserve">Tak, jak ovlivňoval zrod denních stacionářů více proud psychoterapeutický nebo komunitně psychiatrický, začaly se také diferencovat denní stacionáře ve svých funkcích. Na jednu stranu sledoval rozvoj  těchto funkcí rozšiřující ambulantní léčbu s možností intenzivnější psychoterapie, která přesahuje možnosti běžné ambulance a na druhou stranu fungují denní stacionáře také jako alternativa pro léčbu akutních stavů či jako pokračování hospitalizace při jejím zkrácení. </w:t>
            </w:r>
          </w:p>
          <w:p w:rsidR="0090691B" w:rsidRPr="000A6ADA" w:rsidRDefault="00ED3428" w:rsidP="0090691B">
            <w:pPr>
              <w:tabs>
                <w:tab w:val="center" w:pos="4536"/>
                <w:tab w:val="right" w:pos="9072"/>
              </w:tabs>
              <w:rPr>
                <w:rFonts w:asciiTheme="minorHAnsi" w:hAnsiTheme="minorHAnsi" w:cstheme="minorHAnsi"/>
                <w:sz w:val="22"/>
                <w:szCs w:val="22"/>
                <w:rPrChange w:id="99" w:author="Simona" w:date="2025-10-13T17:44:00Z">
                  <w:rPr>
                    <w:rFonts w:asciiTheme="minorHAnsi" w:hAnsiTheme="minorHAnsi" w:cstheme="minorHAnsi"/>
                    <w:color w:val="FF0000"/>
                    <w:sz w:val="22"/>
                    <w:szCs w:val="22"/>
                  </w:rPr>
                </w:rPrChange>
              </w:rPr>
            </w:pPr>
            <w:r w:rsidRPr="00ED3428">
              <w:rPr>
                <w:rFonts w:asciiTheme="minorHAnsi" w:hAnsiTheme="minorHAnsi" w:cstheme="minorHAnsi"/>
                <w:sz w:val="22"/>
                <w:szCs w:val="22"/>
                <w:rPrChange w:id="100" w:author="Simona" w:date="2025-10-13T17:44:00Z">
                  <w:rPr>
                    <w:rFonts w:asciiTheme="minorHAnsi" w:hAnsiTheme="minorHAnsi" w:cstheme="minorHAnsi"/>
                    <w:color w:val="FF0000"/>
                    <w:sz w:val="22"/>
                    <w:szCs w:val="22"/>
                  </w:rPr>
                </w:rPrChange>
              </w:rPr>
              <w:t>Z výše uvedených funkcí můžeme také snadno odvodit typy denních stacionářů. V psychoterapeutickém stacionáři nacházíme psychoterapeutické programy přizpůsobené určitým diagnostickým skupinám. Základem bývá skupinová psychoterapie doplňovaná o arteterapii, ergoterapii, muzikoterapii apod. Obvyklá je též kombinace s farmakoterapií. Psychoterapeutické stacionáře poskytují buď plný denní program, tedy docházku každý všední den, ve formě uzavřené skupiny, kdy všichni léčení začínají a končí ve skupině najednou. Anebo existují i polootevřené skupiny, kdy skupina probíhá kontinuálně a je doplňována průběžně o nové členy, kteří přicházejí po pacientech, kteří setrvali v programu již určitou dobu a léčbu ukončili. Podle zaměření a cílové skupiny stacionáře se pohybuje doba setrvání pro pacienta v programu zhruba od 8 týdnů do 9 měsíců. Avšak ne pro každého pacienta je možné přerušit pracovní aktivity po dobu více týdnů a také by to pro mnohé z nich ani nebylo vhodné. Proto byly zavedeny také tzv. frakcionované programy stacionářů s docházkou třikrát v týdnu v popracovní době.</w:t>
            </w:r>
          </w:p>
          <w:p w:rsidR="0090691B" w:rsidRPr="000A6ADA" w:rsidRDefault="00ED3428" w:rsidP="0090691B">
            <w:pPr>
              <w:tabs>
                <w:tab w:val="center" w:pos="4536"/>
                <w:tab w:val="right" w:pos="9072"/>
              </w:tabs>
              <w:rPr>
                <w:rFonts w:asciiTheme="minorHAnsi" w:hAnsiTheme="minorHAnsi" w:cstheme="minorHAnsi"/>
                <w:sz w:val="22"/>
                <w:szCs w:val="22"/>
                <w:rPrChange w:id="101" w:author="Simona" w:date="2025-10-13T17:44:00Z">
                  <w:rPr>
                    <w:rFonts w:asciiTheme="minorHAnsi" w:hAnsiTheme="minorHAnsi" w:cstheme="minorHAnsi"/>
                    <w:color w:val="FF0000"/>
                    <w:sz w:val="22"/>
                    <w:szCs w:val="22"/>
                  </w:rPr>
                </w:rPrChange>
              </w:rPr>
            </w:pPr>
            <w:r w:rsidRPr="00ED3428">
              <w:rPr>
                <w:rFonts w:asciiTheme="minorHAnsi" w:hAnsiTheme="minorHAnsi" w:cstheme="minorHAnsi"/>
                <w:sz w:val="22"/>
                <w:szCs w:val="22"/>
                <w:rPrChange w:id="102" w:author="Simona" w:date="2025-10-13T17:44:00Z">
                  <w:rPr>
                    <w:rFonts w:asciiTheme="minorHAnsi" w:hAnsiTheme="minorHAnsi" w:cstheme="minorHAnsi"/>
                    <w:color w:val="FF0000"/>
                    <w:sz w:val="22"/>
                    <w:szCs w:val="22"/>
                  </w:rPr>
                </w:rPrChange>
              </w:rPr>
              <w:t>Je však zapotřebí podotknout, že na výše popsané programy nelze pohlížet jako na izolované jednotky bez spojitosti a návaznosti s jinými formami léčby. V samostatných zařízeních navazují denní programy na ambulantní léčbu a nabízí se zde řada doléčovacích programů (docházková skupinová psychoterapie, ergoterapie, individuální psychoterapie). Na druhou stranu v denních stacionářích při lůžkových psychiatrických odděleních je důležité propojení mezi lůžkovou péčí a stacionářem.</w:t>
            </w:r>
          </w:p>
          <w:p w:rsidR="0090691B" w:rsidRPr="000A6ADA" w:rsidRDefault="0090691B" w:rsidP="0090691B">
            <w:pPr>
              <w:rPr>
                <w:rFonts w:asciiTheme="minorHAnsi" w:hAnsiTheme="minorHAnsi" w:cstheme="minorHAnsi"/>
                <w:sz w:val="22"/>
                <w:szCs w:val="22"/>
                <w:rPrChange w:id="103" w:author="Simona" w:date="2025-10-13T17:44:00Z">
                  <w:rPr>
                    <w:rFonts w:asciiTheme="minorHAnsi" w:hAnsiTheme="minorHAnsi" w:cstheme="minorHAnsi"/>
                    <w:color w:val="FF0000"/>
                    <w:sz w:val="22"/>
                    <w:szCs w:val="22"/>
                  </w:rPr>
                </w:rPrChange>
              </w:rPr>
            </w:pPr>
          </w:p>
          <w:p w:rsidR="0090691B" w:rsidRPr="000A6ADA" w:rsidRDefault="00ED3428" w:rsidP="0090691B">
            <w:pPr>
              <w:rPr>
                <w:rFonts w:asciiTheme="minorHAnsi" w:hAnsiTheme="minorHAnsi" w:cstheme="minorHAnsi"/>
                <w:sz w:val="22"/>
                <w:szCs w:val="22"/>
                <w:rPrChange w:id="104" w:author="Simona" w:date="2025-10-13T17:44:00Z">
                  <w:rPr>
                    <w:rFonts w:asciiTheme="minorHAnsi" w:hAnsiTheme="minorHAnsi" w:cstheme="minorHAnsi"/>
                    <w:color w:val="FF0000"/>
                    <w:sz w:val="22"/>
                    <w:szCs w:val="22"/>
                  </w:rPr>
                </w:rPrChange>
              </w:rPr>
            </w:pPr>
            <w:r w:rsidRPr="00ED3428">
              <w:rPr>
                <w:rFonts w:asciiTheme="minorHAnsi" w:hAnsiTheme="minorHAnsi" w:cstheme="minorHAnsi"/>
                <w:sz w:val="22"/>
                <w:szCs w:val="22"/>
                <w:rPrChange w:id="105" w:author="Simona" w:date="2025-10-13T17:44:00Z">
                  <w:rPr>
                    <w:rFonts w:asciiTheme="minorHAnsi" w:hAnsiTheme="minorHAnsi" w:cstheme="minorHAnsi"/>
                    <w:color w:val="FF0000"/>
                    <w:sz w:val="22"/>
                    <w:szCs w:val="22"/>
                  </w:rPr>
                </w:rPrChange>
              </w:rPr>
              <w:t xml:space="preserve">Kromě vhodnosti léčby je zde také otázka efektivity. Bereme-li v potaz funkci stacionáře jako alternativy hospitalizace, studie ukazují jednak na srovnatelný klinický efekt s hospitalizací, ale s benefitem nižších nákladů (Marshall a kol., 2011). Studie  EDEN (Kallert a kol., 2004) dokumentovala v roce 2001 372 denních stacionářů v Německu, 71 v Polsku, 102 v Anglii a 10 na Slovensku. Dle údajů DATPPP (Deutsche Arbeitsgemeinschaft der Tageskliniken e.V.) stoupl v Německu počet denních stacionářů na 812 (v roce 2019), což by znamenalo přibližně </w:t>
            </w:r>
            <w:r w:rsidRPr="00ED3428">
              <w:rPr>
                <w:rFonts w:asciiTheme="minorHAnsi" w:hAnsiTheme="minorHAnsi" w:cstheme="minorHAnsi"/>
                <w:sz w:val="22"/>
                <w:szCs w:val="22"/>
                <w:u w:val="single"/>
                <w:rPrChange w:id="106" w:author="Simona" w:date="2025-10-13T17:44:00Z">
                  <w:rPr>
                    <w:rFonts w:asciiTheme="minorHAnsi" w:hAnsiTheme="minorHAnsi" w:cstheme="minorHAnsi"/>
                    <w:color w:val="FF0000"/>
                    <w:sz w:val="22"/>
                    <w:szCs w:val="22"/>
                    <w:u w:val="single"/>
                  </w:rPr>
                </w:rPrChange>
              </w:rPr>
              <w:t>1 zařízení na 100 tis. obyvatel</w:t>
            </w:r>
            <w:r w:rsidRPr="00ED3428">
              <w:rPr>
                <w:rFonts w:asciiTheme="minorHAnsi" w:hAnsiTheme="minorHAnsi" w:cstheme="minorHAnsi"/>
                <w:sz w:val="22"/>
                <w:szCs w:val="22"/>
                <w:rPrChange w:id="107" w:author="Simona" w:date="2025-10-13T17:44:00Z">
                  <w:rPr>
                    <w:rFonts w:asciiTheme="minorHAnsi" w:hAnsiTheme="minorHAnsi" w:cstheme="minorHAnsi"/>
                    <w:color w:val="FF0000"/>
                    <w:sz w:val="22"/>
                    <w:szCs w:val="22"/>
                  </w:rPr>
                </w:rPrChange>
              </w:rPr>
              <w:t>. U nás je dle poslední evidence ADSKC (Asociace denních stacionářů a krizových center) 29 denních stacionářů s rozdílnou kapacitou podle toho, kolik dané zařízení provozuje denních programů. Ve srovnání s Německem je tedy jejich hustota výrazně řidší a odpovídala by zhruba 1 zařízení na 350 tis. obyvatel. Pro základ sítě cílíme v nejbližších letech na 1 denní stacionář na okres (cca 75 DS).</w:t>
            </w:r>
          </w:p>
          <w:p w:rsidR="0090691B" w:rsidRPr="000A6ADA" w:rsidRDefault="00ED3428" w:rsidP="0090691B">
            <w:pPr>
              <w:rPr>
                <w:rFonts w:asciiTheme="minorHAnsi" w:hAnsiTheme="minorHAnsi" w:cstheme="minorHAnsi"/>
                <w:sz w:val="22"/>
                <w:szCs w:val="22"/>
                <w:rPrChange w:id="108" w:author="Simona" w:date="2025-10-13T17:44:00Z">
                  <w:rPr>
                    <w:rFonts w:asciiTheme="minorHAnsi" w:hAnsiTheme="minorHAnsi" w:cstheme="minorHAnsi"/>
                    <w:color w:val="FF0000"/>
                    <w:sz w:val="22"/>
                    <w:szCs w:val="22"/>
                  </w:rPr>
                </w:rPrChange>
              </w:rPr>
            </w:pPr>
            <w:r w:rsidRPr="00ED3428">
              <w:rPr>
                <w:rFonts w:asciiTheme="minorHAnsi" w:hAnsiTheme="minorHAnsi" w:cstheme="minorHAnsi"/>
                <w:sz w:val="22"/>
                <w:szCs w:val="22"/>
                <w:rPrChange w:id="109" w:author="Simona" w:date="2025-10-13T17:44:00Z">
                  <w:rPr>
                    <w:rFonts w:asciiTheme="minorHAnsi" w:hAnsiTheme="minorHAnsi" w:cstheme="minorHAnsi"/>
                    <w:color w:val="FF0000"/>
                    <w:sz w:val="22"/>
                    <w:szCs w:val="22"/>
                  </w:rPr>
                </w:rPrChange>
              </w:rPr>
              <w:t xml:space="preserve">Dle ADSKC je současné členění podle typu stacionářů u nás následující: 11 z nich jsou psychoterapeutické stacionáře a jsou provozovány samostatnými ambulantními zdravotnickými zařízeními, 12 z nich tvoří doléčovací stacionáře a jsou organizovány psychiatrickými lůžkovými zařízeními, 2 stacionáře jsou součástí krizových center a konečně 4 stacionáře patří mezi tzv. stacionáře otevřené, které vznikly teprve nedávno v rámci reformy psychiatrické péče. </w:t>
            </w:r>
          </w:p>
          <w:p w:rsidR="0090691B" w:rsidRPr="000A6ADA" w:rsidRDefault="00ED3428" w:rsidP="0090691B">
            <w:pPr>
              <w:rPr>
                <w:rFonts w:asciiTheme="minorHAnsi" w:hAnsiTheme="minorHAnsi" w:cstheme="minorHAnsi"/>
                <w:sz w:val="22"/>
                <w:szCs w:val="22"/>
                <w:rPrChange w:id="110" w:author="Simona" w:date="2025-10-13T17:44:00Z">
                  <w:rPr>
                    <w:rFonts w:asciiTheme="minorHAnsi" w:hAnsiTheme="minorHAnsi" w:cstheme="minorHAnsi"/>
                    <w:color w:val="FF0000"/>
                    <w:sz w:val="22"/>
                    <w:szCs w:val="22"/>
                  </w:rPr>
                </w:rPrChange>
              </w:rPr>
            </w:pPr>
            <w:r w:rsidRPr="00ED3428">
              <w:rPr>
                <w:rFonts w:asciiTheme="minorHAnsi" w:hAnsiTheme="minorHAnsi" w:cstheme="minorHAnsi"/>
                <w:sz w:val="22"/>
                <w:szCs w:val="22"/>
                <w:rPrChange w:id="111" w:author="Simona" w:date="2025-10-13T17:44:00Z">
                  <w:rPr>
                    <w:rFonts w:asciiTheme="minorHAnsi" w:hAnsiTheme="minorHAnsi" w:cstheme="minorHAnsi"/>
                    <w:color w:val="FF0000"/>
                    <w:sz w:val="22"/>
                    <w:szCs w:val="22"/>
                  </w:rPr>
                </w:rPrChange>
              </w:rPr>
              <w:t>Pří tomto výčtu by nás také mohlo zajímat, nakolik je toto členění rozdílné od ostatních zmiňovaných evropských zemí. V tomto ohledu rozdíly ve struktuře stacionářů skutečně existují a poukazuje na ně studie EDEN (Kalert a kol., 2004). Tak například v Německu a Anglii je kladen důraz na funkci alternativy k hospitalizaci, naproti tomu v Polsku, ČR a Slovensku na specializované programy (rehabilitace, psychoterapie). Dále oproti ČR jsou stacionáře v ostatních zemích umístěny ve větší míře i v malých městech. Pro všechny země ale platí stejně, že je vyžadována docházka každý všední den po dobu alespoň 6 hodin.</w:t>
            </w:r>
          </w:p>
          <w:p w:rsidR="0090691B" w:rsidRPr="000A6ADA" w:rsidRDefault="0090691B" w:rsidP="0090691B">
            <w:pPr>
              <w:rPr>
                <w:rFonts w:asciiTheme="minorHAnsi" w:hAnsiTheme="minorHAnsi" w:cstheme="minorHAnsi"/>
                <w:sz w:val="22"/>
                <w:szCs w:val="22"/>
                <w:rPrChange w:id="112" w:author="Simona" w:date="2025-10-13T17:44:00Z">
                  <w:rPr>
                    <w:rFonts w:asciiTheme="minorHAnsi" w:hAnsiTheme="minorHAnsi" w:cstheme="minorHAnsi"/>
                    <w:color w:val="FF0000"/>
                    <w:sz w:val="22"/>
                    <w:szCs w:val="22"/>
                  </w:rPr>
                </w:rPrChange>
              </w:rPr>
            </w:pPr>
          </w:p>
          <w:p w:rsidR="0090691B" w:rsidRPr="000A6ADA" w:rsidRDefault="00ED3428" w:rsidP="0090691B">
            <w:pPr>
              <w:rPr>
                <w:rFonts w:asciiTheme="minorHAnsi" w:hAnsiTheme="minorHAnsi" w:cstheme="minorHAnsi"/>
                <w:sz w:val="22"/>
                <w:szCs w:val="22"/>
                <w:rPrChange w:id="113" w:author="Simona" w:date="2025-10-13T17:44:00Z">
                  <w:rPr>
                    <w:rFonts w:asciiTheme="minorHAnsi" w:hAnsiTheme="minorHAnsi" w:cstheme="minorHAnsi"/>
                    <w:color w:val="FF0000"/>
                    <w:sz w:val="22"/>
                    <w:szCs w:val="22"/>
                  </w:rPr>
                </w:rPrChange>
              </w:rPr>
            </w:pPr>
            <w:r w:rsidRPr="00ED3428">
              <w:rPr>
                <w:rFonts w:asciiTheme="minorHAnsi" w:hAnsiTheme="minorHAnsi" w:cstheme="minorHAnsi"/>
                <w:sz w:val="22"/>
                <w:szCs w:val="22"/>
                <w:rPrChange w:id="114" w:author="Simona" w:date="2025-10-13T17:44:00Z">
                  <w:rPr>
                    <w:rFonts w:asciiTheme="minorHAnsi" w:hAnsiTheme="minorHAnsi" w:cstheme="minorHAnsi"/>
                    <w:color w:val="FF0000"/>
                    <w:sz w:val="22"/>
                    <w:szCs w:val="22"/>
                  </w:rPr>
                </w:rPrChange>
              </w:rPr>
              <w:t>Z našich zkušeností je u otevřeného denního stacionáře zřejmé, že větší úloha přísluší středně zdravotnickému personálu (1,5 úvazku – 1,0 sestra pro péči v psychiatrii   + 0,5 všeobecná sestra), dále pak psychiatrovi (0,5 - 0,7 úvazku),  tým je doplněn o klinického psychologa (úvazek psychologa 0,3 -0,5). Souhrnný úvazek psychiatra a psychologa by měl činit 1,0 úvazku. Systematická psychoterapie je pro pacienty vzhledem k tíži onemocnění spíše doplňující aktivitou, podíl psychoterapie 0,25 – z úvazku psychologa či psychiatra – podle toho, který z nich má plnou psychoterapeutickou kvalifikaci (funkční specializaci v systematické psychoterapii).</w:t>
            </w:r>
          </w:p>
          <w:p w:rsidR="0090691B" w:rsidRPr="000A6ADA" w:rsidRDefault="0090691B" w:rsidP="0090691B">
            <w:pPr>
              <w:rPr>
                <w:rPrChange w:id="115" w:author="Simona" w:date="2025-10-13T17:44:00Z">
                  <w:rPr>
                    <w:color w:val="FF0000"/>
                  </w:rPr>
                </w:rPrChange>
              </w:rPr>
            </w:pPr>
          </w:p>
          <w:p w:rsidR="00982A1E" w:rsidRPr="00004A89" w:rsidRDefault="00982A1E">
            <w:pPr>
              <w:spacing w:after="0" w:line="240" w:lineRule="auto"/>
              <w:rPr>
                <w:rFonts w:ascii="Calibri" w:hAnsi="Calibri"/>
                <w:sz w:val="22"/>
                <w:szCs w:val="22"/>
              </w:rPr>
            </w:pPr>
          </w:p>
        </w:tc>
      </w:tr>
    </w:tbl>
    <w:p w:rsidR="00C227E7" w:rsidRPr="00004A89" w:rsidRDefault="00C227E7">
      <w:pPr>
        <w:spacing w:after="0" w:line="240" w:lineRule="auto"/>
        <w:rPr>
          <w:rFonts w:ascii="Calibri" w:hAnsi="Calibri"/>
          <w:sz w:val="22"/>
          <w:szCs w:val="22"/>
        </w:rPr>
      </w:pPr>
    </w:p>
    <w:p w:rsidR="006A3328" w:rsidRPr="00004A89" w:rsidRDefault="006A3328">
      <w:pPr>
        <w:spacing w:after="0" w:line="240" w:lineRule="auto"/>
        <w:rPr>
          <w:rFonts w:ascii="Calibri" w:hAnsi="Calibri"/>
          <w:sz w:val="22"/>
          <w:szCs w:val="22"/>
          <w:u w:val="single"/>
        </w:rPr>
      </w:pPr>
    </w:p>
    <w:p w:rsidR="00C227E7" w:rsidRPr="00C42AE4" w:rsidRDefault="00C5539D" w:rsidP="004E02BE">
      <w:pPr>
        <w:numPr>
          <w:ilvl w:val="0"/>
          <w:numId w:val="21"/>
        </w:numPr>
        <w:spacing w:after="0" w:line="240" w:lineRule="auto"/>
        <w:rPr>
          <w:rFonts w:ascii="Calibri" w:hAnsi="Calibri"/>
          <w:b/>
          <w:sz w:val="22"/>
          <w:szCs w:val="22"/>
          <w:u w:val="single"/>
        </w:rPr>
      </w:pPr>
      <w:r w:rsidRPr="00C42AE4">
        <w:rPr>
          <w:rFonts w:ascii="Calibri" w:hAnsi="Calibri"/>
          <w:b/>
          <w:sz w:val="22"/>
          <w:szCs w:val="22"/>
          <w:u w:val="single"/>
        </w:rPr>
        <w:t>ZPRACOVATEL TOHOTO NÁVRHU</w:t>
      </w:r>
    </w:p>
    <w:p w:rsidR="00C227E7" w:rsidRPr="00004A89" w:rsidRDefault="00C227E7">
      <w:pPr>
        <w:spacing w:after="0" w:line="240" w:lineRule="auto"/>
        <w:rPr>
          <w:rFonts w:ascii="Calibri" w:hAnsi="Calibri"/>
          <w:sz w:val="22"/>
          <w:szCs w:val="22"/>
        </w:rPr>
      </w:pPr>
    </w:p>
    <w:tbl>
      <w:tblPr>
        <w:tblpPr w:leftFromText="141" w:rightFromText="141" w:vertAnchor="text" w:horzAnchor="margin" w:tblpXSpec="right"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9"/>
      </w:tblGrid>
      <w:tr w:rsidR="00C227E7" w:rsidRPr="00004A89">
        <w:tc>
          <w:tcPr>
            <w:tcW w:w="6869" w:type="dxa"/>
          </w:tcPr>
          <w:p w:rsidR="00C227E7" w:rsidRPr="00004A89" w:rsidRDefault="00C6081E" w:rsidP="00C6081E">
            <w:pPr>
              <w:spacing w:after="0" w:line="240" w:lineRule="auto"/>
              <w:rPr>
                <w:rFonts w:ascii="Calibri" w:hAnsi="Calibri"/>
                <w:sz w:val="22"/>
                <w:szCs w:val="22"/>
              </w:rPr>
            </w:pPr>
            <w:r>
              <w:rPr>
                <w:rFonts w:ascii="Calibri" w:hAnsi="Calibri"/>
                <w:sz w:val="22"/>
                <w:szCs w:val="22"/>
              </w:rPr>
              <w:t>MUDr.Simona Papežová</w:t>
            </w:r>
          </w:p>
        </w:tc>
      </w:tr>
    </w:tbl>
    <w:p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Jméno autora:</w:t>
      </w:r>
    </w:p>
    <w:p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9"/>
      </w:tblGrid>
      <w:tr w:rsidR="00C227E7" w:rsidRPr="00004A89">
        <w:tc>
          <w:tcPr>
            <w:tcW w:w="6869" w:type="dxa"/>
          </w:tcPr>
          <w:p w:rsidR="00C227E7" w:rsidRPr="00C6081E" w:rsidRDefault="00C6081E" w:rsidP="00001662">
            <w:pPr>
              <w:spacing w:after="0" w:line="240" w:lineRule="auto"/>
              <w:rPr>
                <w:rFonts w:ascii="Calibri" w:hAnsi="Calibri"/>
                <w:sz w:val="20"/>
              </w:rPr>
            </w:pPr>
            <w:r>
              <w:rPr>
                <w:sz w:val="20"/>
              </w:rPr>
              <w:t xml:space="preserve">776010279, </w:t>
            </w:r>
            <w:r w:rsidRPr="00C6081E">
              <w:rPr>
                <w:sz w:val="20"/>
              </w:rPr>
              <w:t>simona.papez@volny.cz</w:t>
            </w:r>
          </w:p>
        </w:tc>
      </w:tr>
    </w:tbl>
    <w:p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Telefon, e-mail:</w:t>
      </w:r>
    </w:p>
    <w:p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9"/>
      </w:tblGrid>
      <w:tr w:rsidR="00C227E7" w:rsidRPr="00004A89">
        <w:tc>
          <w:tcPr>
            <w:tcW w:w="6869" w:type="dxa"/>
          </w:tcPr>
          <w:p w:rsidR="00C227E7" w:rsidRPr="00004A89" w:rsidRDefault="00C6081E" w:rsidP="00E640E4">
            <w:pPr>
              <w:spacing w:after="0" w:line="240" w:lineRule="auto"/>
              <w:rPr>
                <w:rFonts w:ascii="Calibri" w:hAnsi="Calibri"/>
                <w:sz w:val="22"/>
                <w:szCs w:val="22"/>
              </w:rPr>
            </w:pPr>
            <w:r>
              <w:rPr>
                <w:rFonts w:ascii="Calibri" w:hAnsi="Calibri"/>
                <w:sz w:val="22"/>
                <w:szCs w:val="22"/>
              </w:rPr>
              <w:t>Psychiatrická společnost, ČLS JEP</w:t>
            </w:r>
          </w:p>
        </w:tc>
      </w:tr>
    </w:tbl>
    <w:p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Odborná společnost:</w:t>
      </w:r>
    </w:p>
    <w:p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8"/>
      </w:tblGrid>
      <w:tr w:rsidR="00C227E7" w:rsidRPr="00004A89">
        <w:tc>
          <w:tcPr>
            <w:tcW w:w="6868" w:type="dxa"/>
          </w:tcPr>
          <w:p w:rsidR="00C227E7" w:rsidRPr="00004A89" w:rsidRDefault="00C56D95" w:rsidP="00905F95">
            <w:pPr>
              <w:spacing w:after="0" w:line="240" w:lineRule="auto"/>
              <w:rPr>
                <w:rFonts w:ascii="Calibri" w:hAnsi="Calibri"/>
                <w:sz w:val="22"/>
                <w:szCs w:val="22"/>
              </w:rPr>
            </w:pPr>
            <w:del w:id="116" w:author="Simona" w:date="2025-10-13T17:45:00Z">
              <w:r w:rsidDel="00905F95">
                <w:rPr>
                  <w:rFonts w:ascii="Calibri" w:hAnsi="Calibri"/>
                  <w:sz w:val="22"/>
                  <w:szCs w:val="22"/>
                </w:rPr>
                <w:delText>20.12.2021</w:delText>
              </w:r>
            </w:del>
            <w:ins w:id="117" w:author="Simona" w:date="2025-10-13T17:45:00Z">
              <w:r w:rsidR="00905F95">
                <w:rPr>
                  <w:rFonts w:ascii="Calibri" w:hAnsi="Calibri"/>
                  <w:sz w:val="22"/>
                  <w:szCs w:val="22"/>
                </w:rPr>
                <w:t xml:space="preserve"> 10.10.2025</w:t>
              </w:r>
            </w:ins>
          </w:p>
        </w:tc>
      </w:tr>
    </w:tbl>
    <w:p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 xml:space="preserve">Datum a podpis: </w:t>
      </w:r>
    </w:p>
    <w:p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4"/>
      </w:tblGrid>
      <w:tr w:rsidR="00C227E7" w:rsidRPr="00004A89">
        <w:tc>
          <w:tcPr>
            <w:tcW w:w="5134" w:type="dxa"/>
          </w:tcPr>
          <w:p w:rsidR="00C227E7" w:rsidRPr="00004A89" w:rsidRDefault="00905F95">
            <w:pPr>
              <w:spacing w:after="0" w:line="240" w:lineRule="auto"/>
              <w:rPr>
                <w:rFonts w:ascii="Calibri" w:hAnsi="Calibri"/>
                <w:sz w:val="22"/>
                <w:szCs w:val="22"/>
              </w:rPr>
            </w:pPr>
            <w:ins w:id="118" w:author="Simona" w:date="2025-10-13T17:45:00Z">
              <w:r>
                <w:rPr>
                  <w:rFonts w:ascii="Calibri" w:hAnsi="Calibri"/>
                  <w:sz w:val="22"/>
                  <w:szCs w:val="22"/>
                </w:rPr>
                <w:t>3</w:t>
              </w:r>
            </w:ins>
            <w:ins w:id="119" w:author="Simona" w:date="2025-10-13T17:46:00Z">
              <w:r>
                <w:rPr>
                  <w:rFonts w:ascii="Calibri" w:hAnsi="Calibri"/>
                  <w:sz w:val="22"/>
                  <w:szCs w:val="22"/>
                </w:rPr>
                <w:t>.10.2025</w:t>
              </w:r>
            </w:ins>
          </w:p>
        </w:tc>
      </w:tr>
    </w:tbl>
    <w:p w:rsidR="00C227E7" w:rsidRPr="00004A89" w:rsidRDefault="00C227E7">
      <w:pPr>
        <w:tabs>
          <w:tab w:val="right" w:leader="dot" w:pos="8789"/>
        </w:tabs>
        <w:spacing w:after="0" w:line="240" w:lineRule="auto"/>
        <w:rPr>
          <w:rFonts w:ascii="Calibri" w:hAnsi="Calibri"/>
          <w:sz w:val="22"/>
          <w:szCs w:val="22"/>
        </w:rPr>
      </w:pPr>
    </w:p>
    <w:p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Odborná společnost odsouhlasila dne:</w:t>
      </w:r>
    </w:p>
    <w:p w:rsidR="00B65027" w:rsidRPr="00004A89" w:rsidRDefault="00B65027">
      <w:pPr>
        <w:tabs>
          <w:tab w:val="right" w:leader="dot" w:pos="8789"/>
        </w:tabs>
        <w:spacing w:after="0" w:line="240" w:lineRule="auto"/>
        <w:rPr>
          <w:rFonts w:ascii="Calibri" w:hAnsi="Calibri"/>
          <w:sz w:val="22"/>
          <w:szCs w:val="22"/>
        </w:rPr>
      </w:pPr>
    </w:p>
    <w:p w:rsidR="00B65027" w:rsidRPr="00004A89" w:rsidRDefault="00B6502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1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9"/>
      </w:tblGrid>
      <w:tr w:rsidR="00C227E7" w:rsidRPr="00004A89" w:rsidTr="00B65027">
        <w:tc>
          <w:tcPr>
            <w:tcW w:w="6869" w:type="dxa"/>
          </w:tcPr>
          <w:p w:rsidR="00C227E7" w:rsidRPr="00004A89" w:rsidRDefault="00C227E7">
            <w:pPr>
              <w:spacing w:after="0" w:line="240" w:lineRule="auto"/>
              <w:rPr>
                <w:rFonts w:ascii="Calibri" w:hAnsi="Calibri"/>
                <w:sz w:val="22"/>
                <w:szCs w:val="22"/>
              </w:rPr>
            </w:pPr>
          </w:p>
        </w:tc>
      </w:tr>
    </w:tbl>
    <w:p w:rsidR="00C227E7" w:rsidRPr="00004A89" w:rsidRDefault="00C227E7">
      <w:pPr>
        <w:tabs>
          <w:tab w:val="right" w:leader="dot" w:pos="8789"/>
        </w:tabs>
        <w:spacing w:after="0" w:line="240" w:lineRule="auto"/>
        <w:rPr>
          <w:rFonts w:ascii="Calibri" w:hAnsi="Calibri"/>
          <w:sz w:val="22"/>
          <w:szCs w:val="22"/>
        </w:rPr>
      </w:pPr>
    </w:p>
    <w:p w:rsidR="00A21F27" w:rsidRPr="00092986" w:rsidRDefault="00C6633E" w:rsidP="00092986">
      <w:pPr>
        <w:tabs>
          <w:tab w:val="right" w:leader="dot" w:pos="8789"/>
        </w:tabs>
        <w:spacing w:after="0" w:line="240" w:lineRule="auto"/>
        <w:rPr>
          <w:rFonts w:ascii="Calibri" w:hAnsi="Calibri"/>
          <w:sz w:val="22"/>
          <w:szCs w:val="22"/>
        </w:rPr>
      </w:pPr>
      <w:r w:rsidRPr="00004A89">
        <w:rPr>
          <w:rFonts w:ascii="Calibri" w:hAnsi="Calibri"/>
          <w:sz w:val="22"/>
          <w:szCs w:val="22"/>
        </w:rPr>
        <w:t xml:space="preserve">Evidováno pod </w:t>
      </w:r>
      <w:r w:rsidR="00092986">
        <w:rPr>
          <w:rFonts w:ascii="Calibri" w:hAnsi="Calibri"/>
          <w:sz w:val="22"/>
          <w:szCs w:val="22"/>
        </w:rPr>
        <w:t>č.</w:t>
      </w:r>
    </w:p>
    <w:sectPr w:rsidR="00A21F27" w:rsidRPr="00092986" w:rsidSect="00E84C1F">
      <w:headerReference w:type="default" r:id="rId9"/>
      <w:footerReference w:type="default" r:id="rId10"/>
      <w:footerReference w:type="first" r:id="rId11"/>
      <w:pgSz w:w="11907" w:h="16840" w:code="9"/>
      <w:pgMar w:top="2268" w:right="1134" w:bottom="1134" w:left="1418" w:header="1134" w:footer="1134" w:gutter="0"/>
      <w:pgBorders w:offsetFrom="page">
        <w:top w:val="single" w:sz="4" w:space="24" w:color="auto"/>
        <w:left w:val="single" w:sz="4" w:space="24" w:color="auto"/>
        <w:bottom w:val="single" w:sz="4" w:space="24" w:color="auto"/>
        <w:right w:val="single" w:sz="4" w:space="24" w:color="auto"/>
      </w:pgBorders>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1" w:author="Simona" w:date="2025-11-19T00:03:00Z" w:initials="S">
    <w:p w:rsidR="006C7A3A" w:rsidRDefault="006C7A3A">
      <w:pPr>
        <w:pStyle w:val="Textkomente"/>
      </w:pPr>
      <w:r>
        <w:rPr>
          <w:rStyle w:val="Odkaznakoment"/>
        </w:rPr>
        <w:annotationRef/>
      </w:r>
      <w:r w:rsidRPr="00ED6437">
        <w:rPr>
          <w:highlight w:val="yellow"/>
        </w:rPr>
        <w:t>Tuto větu jsme neřešili, jestli v poslední den DS je cílené vyšetření součástí péče v DS, nebo se bude vykazovat zvlášť. Možná by bylo lepší tuto větu škrtnout, aby nebyla matoucí a příčinou nedorozumění při revizi – někdo by vykázal, jiný ne,</w:t>
      </w:r>
      <w:r>
        <w:t xml:space="preserve">... </w:t>
      </w:r>
    </w:p>
  </w:comment>
  <w:comment w:id="35" w:author="Simona" w:date="2025-11-19T00:03:00Z" w:initials="S">
    <w:p w:rsidR="006C7A3A" w:rsidRDefault="006C7A3A">
      <w:pPr>
        <w:pStyle w:val="Textkomente"/>
      </w:pPr>
      <w:r>
        <w:rPr>
          <w:rStyle w:val="Odkaznakoment"/>
        </w:rPr>
        <w:annotationRef/>
      </w:r>
      <w:r>
        <w:t xml:space="preserve">Dávat po jaké době znovu lze zařadit ? odstup v řádu měsíců? 6 měsíců po ukončení pobytu v DS ? k diskusi – </w:t>
      </w:r>
      <w:r w:rsidRPr="00ED6437">
        <w:rPr>
          <w:highlight w:val="yellow"/>
        </w:rPr>
        <w:t xml:space="preserve">vyřešeno 12 měsíci, připomínku- dotaz je </w:t>
      </w:r>
      <w:r w:rsidR="00156F9B" w:rsidRPr="00ED6437">
        <w:rPr>
          <w:highlight w:val="yellow"/>
        </w:rPr>
        <w:t xml:space="preserve">dle mne </w:t>
      </w:r>
      <w:r w:rsidRPr="00ED6437">
        <w:rPr>
          <w:highlight w:val="yellow"/>
        </w:rPr>
        <w:t>možn</w:t>
      </w:r>
      <w:r w:rsidR="00156F9B" w:rsidRPr="00ED6437">
        <w:rPr>
          <w:highlight w:val="yellow"/>
        </w:rPr>
        <w:t>é</w:t>
      </w:r>
      <w:r w:rsidRPr="00ED6437">
        <w:rPr>
          <w:highlight w:val="yellow"/>
        </w:rPr>
        <w:t xml:space="preserve"> zrušit</w:t>
      </w:r>
    </w:p>
  </w:comment>
  <w:comment w:id="45" w:author="Simona" w:date="2025-11-19T00:09:00Z" w:initials="S">
    <w:p w:rsidR="006C7A3A" w:rsidRDefault="006C7A3A">
      <w:pPr>
        <w:pStyle w:val="Textkomente"/>
      </w:pPr>
      <w:r>
        <w:rPr>
          <w:rStyle w:val="Odkaznakoment"/>
        </w:rPr>
        <w:annotationRef/>
      </w:r>
      <w:r w:rsidRPr="002538BD">
        <w:rPr>
          <w:highlight w:val="yellow"/>
        </w:rPr>
        <w:t xml:space="preserve">Aby bylo logické </w:t>
      </w:r>
      <w:r w:rsidR="00156F9B" w:rsidRPr="002538BD">
        <w:rPr>
          <w:highlight w:val="yellow"/>
        </w:rPr>
        <w:t xml:space="preserve"> </w:t>
      </w:r>
      <w:r w:rsidR="00ED6437" w:rsidRPr="002538BD">
        <w:rPr>
          <w:highlight w:val="yellow"/>
        </w:rPr>
        <w:t>a navazujícíc na kapitolu</w:t>
      </w:r>
      <w:r w:rsidR="00156F9B" w:rsidRPr="002538BD">
        <w:rPr>
          <w:highlight w:val="yellow"/>
        </w:rPr>
        <w:t>.XII nahradit vyjma  níže uvedených výkonů</w:t>
      </w:r>
      <w:r w:rsidR="00156F9B">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DE089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DE0895" w16cid:durableId="2CB6E0E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A3A" w:rsidRDefault="006C7A3A">
      <w:r>
        <w:separator/>
      </w:r>
    </w:p>
  </w:endnote>
  <w:endnote w:type="continuationSeparator" w:id="0">
    <w:p w:rsidR="006C7A3A" w:rsidRDefault="006C7A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Arial"/>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A3A" w:rsidRPr="00A7303E" w:rsidRDefault="00ED3428">
    <w:pPr>
      <w:pStyle w:val="Zpat"/>
      <w:jc w:val="center"/>
      <w:rPr>
        <w:rFonts w:asciiTheme="minorHAnsi" w:hAnsiTheme="minorHAnsi"/>
        <w:sz w:val="20"/>
      </w:rPr>
    </w:pPr>
    <w:r w:rsidRPr="00A7303E">
      <w:rPr>
        <w:rFonts w:asciiTheme="minorHAnsi" w:hAnsiTheme="minorHAnsi"/>
        <w:sz w:val="20"/>
      </w:rPr>
      <w:fldChar w:fldCharType="begin"/>
    </w:r>
    <w:r w:rsidR="006C7A3A" w:rsidRPr="00A7303E">
      <w:rPr>
        <w:rFonts w:asciiTheme="minorHAnsi" w:hAnsiTheme="minorHAnsi"/>
        <w:sz w:val="20"/>
      </w:rPr>
      <w:instrText>PAGE   \* MERGEFORMAT</w:instrText>
    </w:r>
    <w:r w:rsidRPr="00A7303E">
      <w:rPr>
        <w:rFonts w:asciiTheme="minorHAnsi" w:hAnsiTheme="minorHAnsi"/>
        <w:sz w:val="20"/>
      </w:rPr>
      <w:fldChar w:fldCharType="separate"/>
    </w:r>
    <w:r w:rsidR="002538BD">
      <w:rPr>
        <w:rFonts w:asciiTheme="minorHAnsi" w:hAnsiTheme="minorHAnsi"/>
        <w:noProof/>
        <w:sz w:val="20"/>
      </w:rPr>
      <w:t>1</w:t>
    </w:r>
    <w:r w:rsidRPr="00A7303E">
      <w:rPr>
        <w:rFonts w:asciiTheme="minorHAnsi" w:hAnsiTheme="minorHAnsi"/>
        <w:sz w:val="20"/>
      </w:rPr>
      <w:fldChar w:fldCharType="end"/>
    </w:r>
  </w:p>
  <w:p w:rsidR="006C7A3A" w:rsidRPr="00435BE1" w:rsidRDefault="006C7A3A" w:rsidP="00435BE1">
    <w:pPr>
      <w:pStyle w:val="Zpat"/>
      <w:jc w:val="center"/>
      <w:rPr>
        <w:rFonts w:ascii="Calibri" w:hAnsi="Calibri"/>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A3A" w:rsidRDefault="006C7A3A">
    <w:pPr>
      <w:pStyle w:val="Zpat"/>
      <w:rPr>
        <w:sz w:val="16"/>
      </w:rPr>
    </w:pPr>
  </w:p>
  <w:p w:rsidR="006C7A3A" w:rsidRDefault="006C7A3A">
    <w:pPr>
      <w:pStyle w:val="Zpat"/>
      <w:pBdr>
        <w:top w:val="single" w:sz="6" w:space="1" w:color="auto"/>
      </w:pBdr>
    </w:pPr>
    <w:r>
      <w:rPr>
        <w:sz w:val="16"/>
      </w:rPr>
      <w:t>11.9.95 19:14:08</w:t>
    </w:r>
    <w:r>
      <w:rPr>
        <w:sz w:val="16"/>
      </w:rPr>
      <w:tab/>
      <w:t xml:space="preserve">strana </w:t>
    </w:r>
    <w:r w:rsidR="00ED3428">
      <w:rPr>
        <w:sz w:val="16"/>
      </w:rPr>
      <w:fldChar w:fldCharType="begin"/>
    </w:r>
    <w:r>
      <w:rPr>
        <w:sz w:val="16"/>
      </w:rPr>
      <w:instrText xml:space="preserve"> PAGE  \* MERGEFORMAT </w:instrText>
    </w:r>
    <w:r w:rsidR="00ED3428">
      <w:rPr>
        <w:sz w:val="16"/>
      </w:rPr>
      <w:fldChar w:fldCharType="separate"/>
    </w:r>
    <w:r>
      <w:rPr>
        <w:sz w:val="16"/>
      </w:rPr>
      <w:t>1</w:t>
    </w:r>
    <w:r w:rsidR="00ED3428">
      <w:rPr>
        <w:sz w:val="16"/>
      </w:rPr>
      <w:fldChar w:fldCharType="end"/>
    </w:r>
    <w:r>
      <w:rPr>
        <w:sz w:val="16"/>
      </w:rPr>
      <w:t xml:space="preserve"> z celkem </w:t>
    </w:r>
    <w:fldSimple w:instr=" NUMPAGES  \* MERGEFORMAT ">
      <w:r>
        <w:rPr>
          <w:noProof/>
          <w:sz w:val="16"/>
        </w:rPr>
        <w:t>2</w:t>
      </w:r>
    </w:fldSimple>
    <w:r>
      <w:rPr>
        <w:sz w:val="16"/>
      </w:rPr>
      <w:tab/>
      <w:t xml:space="preserve">soubor </w:t>
    </w:r>
    <w:fldSimple w:instr=" FILENAME  \* MERGEFORMAT ">
      <w:r>
        <w:rPr>
          <w:noProof/>
          <w:sz w:val="16"/>
        </w:rPr>
        <w:t>NIP - NÁVRH REGISTRAČNÍHO LISTU_OD</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A3A" w:rsidRDefault="006C7A3A">
      <w:r>
        <w:separator/>
      </w:r>
    </w:p>
  </w:footnote>
  <w:footnote w:type="continuationSeparator" w:id="0">
    <w:p w:rsidR="006C7A3A" w:rsidRDefault="006C7A3A">
      <w:r>
        <w:continuationSeparator/>
      </w:r>
    </w:p>
  </w:footnote>
  <w:footnote w:id="1">
    <w:p w:rsidR="006C7A3A" w:rsidRPr="005E1A6B" w:rsidRDefault="006C7A3A" w:rsidP="005E1A6B">
      <w:pPr>
        <w:spacing w:after="0" w:line="240" w:lineRule="auto"/>
        <w:jc w:val="left"/>
        <w:rPr>
          <w:rFonts w:ascii="Calibri" w:hAnsi="Calibri"/>
          <w:i/>
          <w:sz w:val="22"/>
          <w:szCs w:val="22"/>
        </w:rPr>
      </w:pPr>
      <w:r w:rsidRPr="0046310D">
        <w:rPr>
          <w:rStyle w:val="Znakapoznpodarou"/>
          <w:rFonts w:ascii="Calibri" w:hAnsi="Calibri"/>
          <w:i/>
          <w:sz w:val="22"/>
          <w:szCs w:val="22"/>
        </w:rPr>
        <w:footnoteRef/>
      </w:r>
      <w:r w:rsidRPr="0046310D">
        <w:rPr>
          <w:rFonts w:ascii="Calibri" w:hAnsi="Calibri"/>
          <w:i/>
          <w:sz w:val="22"/>
          <w:szCs w:val="22"/>
        </w:rPr>
        <w:t xml:space="preserve"> v případě, že se jedná o nový </w:t>
      </w:r>
      <w:r>
        <w:rPr>
          <w:rFonts w:ascii="Calibri" w:hAnsi="Calibri"/>
          <w:i/>
          <w:sz w:val="22"/>
          <w:szCs w:val="22"/>
        </w:rPr>
        <w:t>OD, uveďte návrh čísla výkonu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A3A" w:rsidRDefault="006C7A3A">
    <w:pPr>
      <w:pStyle w:val="Zhlav"/>
    </w:pPr>
    <w:r>
      <w:rPr>
        <w:noProof/>
      </w:rPr>
      <w:drawing>
        <wp:anchor distT="0" distB="0" distL="114300" distR="114300" simplePos="0" relativeHeight="251657728" behindDoc="0" locked="0" layoutInCell="1" allowOverlap="1">
          <wp:simplePos x="0" y="0"/>
          <wp:positionH relativeFrom="page">
            <wp:posOffset>474345</wp:posOffset>
          </wp:positionH>
          <wp:positionV relativeFrom="page">
            <wp:posOffset>571500</wp:posOffset>
          </wp:positionV>
          <wp:extent cx="2846705" cy="281940"/>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46705" cy="28194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13B6A172"/>
    <w:lvl w:ilvl="0">
      <w:start w:val="1"/>
      <w:numFmt w:val="bullet"/>
      <w:lvlText w:val=""/>
      <w:lvlJc w:val="left"/>
      <w:pPr>
        <w:tabs>
          <w:tab w:val="num" w:pos="643"/>
        </w:tabs>
        <w:ind w:left="643" w:hanging="360"/>
      </w:pPr>
      <w:rPr>
        <w:rFonts w:ascii="Symbol" w:hAnsi="Symbol" w:hint="default"/>
      </w:rPr>
    </w:lvl>
  </w:abstractNum>
  <w:abstractNum w:abstractNumId="1">
    <w:nsid w:val="FFFFFFFB"/>
    <w:multiLevelType w:val="multilevel"/>
    <w:tmpl w:val="FFFFFFFF"/>
    <w:lvl w:ilvl="0">
      <w:start w:val="1"/>
      <w:numFmt w:val="decimal"/>
      <w:pStyle w:val="Nadpis1"/>
      <w:lvlText w:val="%1."/>
      <w:legacy w:legacy="1" w:legacySpace="284" w:legacyIndent="0"/>
      <w:lvlJc w:val="left"/>
    </w:lvl>
    <w:lvl w:ilvl="1">
      <w:start w:val="1"/>
      <w:numFmt w:val="decimal"/>
      <w:pStyle w:val="Nadpis2"/>
      <w:lvlText w:val="%1.%2."/>
      <w:legacy w:legacy="1" w:legacySpace="284" w:legacyIndent="0"/>
      <w:lvlJc w:val="left"/>
    </w:lvl>
    <w:lvl w:ilvl="2">
      <w:start w:val="1"/>
      <w:numFmt w:val="decimal"/>
      <w:pStyle w:val="Nadpis3"/>
      <w:lvlText w:val="%1.%2..%3"/>
      <w:legacy w:legacy="1" w:legacySpace="284" w:legacyIndent="0"/>
      <w:lvlJc w:val="left"/>
    </w:lvl>
    <w:lvl w:ilvl="3">
      <w:start w:val="1"/>
      <w:numFmt w:val="decimal"/>
      <w:pStyle w:val="Nadpis4"/>
      <w:lvlText w:val="%1.%2..%3.%4"/>
      <w:legacy w:legacy="1" w:legacySpace="284" w:legacyIndent="0"/>
      <w:lvlJc w:val="left"/>
    </w:lvl>
    <w:lvl w:ilvl="4">
      <w:start w:val="1"/>
      <w:numFmt w:val="decimal"/>
      <w:pStyle w:val="Nadpis5"/>
      <w:lvlText w:val="%1.%2..%3.%4.%5"/>
      <w:legacy w:legacy="1" w:legacySpace="284" w:legacyIndent="0"/>
      <w:lvlJc w:val="left"/>
    </w:lvl>
    <w:lvl w:ilvl="5">
      <w:start w:val="1"/>
      <w:numFmt w:val="decimal"/>
      <w:pStyle w:val="Nadpis6"/>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2">
    <w:nsid w:val="04321940"/>
    <w:multiLevelType w:val="singleLevel"/>
    <w:tmpl w:val="9D4ACF80"/>
    <w:lvl w:ilvl="0">
      <w:numFmt w:val="none"/>
      <w:lvlText w:val=""/>
      <w:lvlJc w:val="left"/>
      <w:pPr>
        <w:tabs>
          <w:tab w:val="num" w:pos="360"/>
        </w:tabs>
      </w:pPr>
    </w:lvl>
  </w:abstractNum>
  <w:abstractNum w:abstractNumId="3">
    <w:nsid w:val="09483BF3"/>
    <w:multiLevelType w:val="singleLevel"/>
    <w:tmpl w:val="22964AF4"/>
    <w:lvl w:ilvl="0">
      <w:start w:val="2"/>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4">
    <w:nsid w:val="14A23F78"/>
    <w:multiLevelType w:val="singleLevel"/>
    <w:tmpl w:val="2338662E"/>
    <w:lvl w:ilvl="0">
      <w:start w:val="3"/>
      <w:numFmt w:val="decimal"/>
      <w:lvlText w:val="%1. "/>
      <w:legacy w:legacy="1" w:legacySpace="0" w:legacyIndent="283"/>
      <w:lvlJc w:val="left"/>
      <w:pPr>
        <w:ind w:left="283" w:hanging="283"/>
      </w:pPr>
      <w:rPr>
        <w:rFonts w:ascii="Arial" w:hAnsi="Arial" w:hint="default"/>
        <w:b w:val="0"/>
        <w:i w:val="0"/>
        <w:sz w:val="24"/>
        <w:u w:val="none"/>
      </w:rPr>
    </w:lvl>
  </w:abstractNum>
  <w:abstractNum w:abstractNumId="5">
    <w:nsid w:val="1660035E"/>
    <w:multiLevelType w:val="hybridMultilevel"/>
    <w:tmpl w:val="98C425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E7F23A7"/>
    <w:multiLevelType w:val="singleLevel"/>
    <w:tmpl w:val="0405000F"/>
    <w:lvl w:ilvl="0">
      <w:start w:val="1"/>
      <w:numFmt w:val="decimal"/>
      <w:lvlText w:val="%1."/>
      <w:lvlJc w:val="left"/>
      <w:pPr>
        <w:tabs>
          <w:tab w:val="num" w:pos="360"/>
        </w:tabs>
        <w:ind w:left="360" w:hanging="360"/>
      </w:pPr>
    </w:lvl>
  </w:abstractNum>
  <w:abstractNum w:abstractNumId="7">
    <w:nsid w:val="2BB74BA1"/>
    <w:multiLevelType w:val="hybridMultilevel"/>
    <w:tmpl w:val="49387A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D1A0B17"/>
    <w:multiLevelType w:val="hybridMultilevel"/>
    <w:tmpl w:val="FC6EC60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EB4A0C"/>
    <w:multiLevelType w:val="singleLevel"/>
    <w:tmpl w:val="E0440F1A"/>
    <w:lvl w:ilvl="0">
      <w:start w:val="5"/>
      <w:numFmt w:val="upperRoman"/>
      <w:lvlText w:val="%1. "/>
      <w:legacy w:legacy="1" w:legacySpace="0" w:legacyIndent="283"/>
      <w:lvlJc w:val="left"/>
      <w:pPr>
        <w:ind w:left="283" w:hanging="283"/>
      </w:pPr>
      <w:rPr>
        <w:rFonts w:ascii="Arial" w:hAnsi="Arial" w:hint="default"/>
        <w:b w:val="0"/>
        <w:i w:val="0"/>
        <w:sz w:val="28"/>
        <w:u w:val="none"/>
      </w:rPr>
    </w:lvl>
  </w:abstractNum>
  <w:abstractNum w:abstractNumId="10">
    <w:nsid w:val="30C2503A"/>
    <w:multiLevelType w:val="hybridMultilevel"/>
    <w:tmpl w:val="95DED8E8"/>
    <w:lvl w:ilvl="0" w:tplc="EFFC5704">
      <w:start w:val="1"/>
      <w:numFmt w:val="decimal"/>
      <w:lvlText w:val="%1)"/>
      <w:lvlJc w:val="left"/>
      <w:pPr>
        <w:tabs>
          <w:tab w:val="num" w:pos="810"/>
        </w:tabs>
        <w:ind w:left="810" w:hanging="450"/>
      </w:pPr>
      <w:rPr>
        <w:rFonts w:cs="Arial" w:hint="default"/>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36B53B9"/>
    <w:multiLevelType w:val="singleLevel"/>
    <w:tmpl w:val="750E12F2"/>
    <w:lvl w:ilvl="0">
      <w:start w:val="1"/>
      <w:numFmt w:val="lowerLetter"/>
      <w:lvlText w:val="%1)"/>
      <w:lvlJc w:val="left"/>
      <w:pPr>
        <w:tabs>
          <w:tab w:val="num" w:pos="1068"/>
        </w:tabs>
        <w:ind w:left="1068" w:hanging="360"/>
      </w:pPr>
      <w:rPr>
        <w:rFonts w:hint="default"/>
      </w:rPr>
    </w:lvl>
  </w:abstractNum>
  <w:abstractNum w:abstractNumId="12">
    <w:nsid w:val="3BEE5CDF"/>
    <w:multiLevelType w:val="singleLevel"/>
    <w:tmpl w:val="0405000F"/>
    <w:lvl w:ilvl="0">
      <w:start w:val="1"/>
      <w:numFmt w:val="decimal"/>
      <w:lvlText w:val="%1."/>
      <w:lvlJc w:val="left"/>
      <w:pPr>
        <w:tabs>
          <w:tab w:val="num" w:pos="360"/>
        </w:tabs>
        <w:ind w:left="360" w:hanging="360"/>
      </w:pPr>
    </w:lvl>
  </w:abstractNum>
  <w:abstractNum w:abstractNumId="13">
    <w:nsid w:val="4EBF4B91"/>
    <w:multiLevelType w:val="singleLevel"/>
    <w:tmpl w:val="5948B6BE"/>
    <w:lvl w:ilvl="0">
      <w:start w:val="4"/>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14">
    <w:nsid w:val="554E54E2"/>
    <w:multiLevelType w:val="hybridMultilevel"/>
    <w:tmpl w:val="648A77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67C2D27"/>
    <w:multiLevelType w:val="singleLevel"/>
    <w:tmpl w:val="D0AE35D8"/>
    <w:lvl w:ilvl="0">
      <w:start w:val="2"/>
      <w:numFmt w:val="decimal"/>
      <w:lvlText w:val="%1. "/>
      <w:legacy w:legacy="1" w:legacySpace="0" w:legacyIndent="283"/>
      <w:lvlJc w:val="left"/>
      <w:pPr>
        <w:ind w:left="283" w:hanging="283"/>
      </w:pPr>
      <w:rPr>
        <w:rFonts w:ascii="Arial" w:hAnsi="Arial" w:hint="default"/>
        <w:b w:val="0"/>
        <w:i w:val="0"/>
        <w:sz w:val="24"/>
        <w:u w:val="none"/>
      </w:rPr>
    </w:lvl>
  </w:abstractNum>
  <w:abstractNum w:abstractNumId="16">
    <w:nsid w:val="56E3191D"/>
    <w:multiLevelType w:val="singleLevel"/>
    <w:tmpl w:val="477E2668"/>
    <w:lvl w:ilvl="0">
      <w:start w:val="3"/>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17">
    <w:nsid w:val="59015718"/>
    <w:multiLevelType w:val="singleLevel"/>
    <w:tmpl w:val="85047E3E"/>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18">
    <w:nsid w:val="5A024047"/>
    <w:multiLevelType w:val="hybridMultilevel"/>
    <w:tmpl w:val="54E405CE"/>
    <w:lvl w:ilvl="0" w:tplc="04050001">
      <w:start w:val="1"/>
      <w:numFmt w:val="bullet"/>
      <w:lvlText w:val=""/>
      <w:lvlJc w:val="left"/>
      <w:pPr>
        <w:ind w:left="720" w:hanging="360"/>
      </w:pPr>
      <w:rPr>
        <w:rFonts w:ascii="Symbol" w:hAnsi="Symbol" w:hint="default"/>
      </w:rPr>
    </w:lvl>
    <w:lvl w:ilvl="1" w:tplc="F626B9BA">
      <w:numFmt w:val="bullet"/>
      <w:lvlText w:val="•"/>
      <w:lvlJc w:val="left"/>
      <w:pPr>
        <w:ind w:left="1440" w:hanging="360"/>
      </w:pPr>
      <w:rPr>
        <w:rFonts w:ascii="Calibri" w:eastAsia="Times New Roman"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0A14277"/>
    <w:multiLevelType w:val="singleLevel"/>
    <w:tmpl w:val="088C6798"/>
    <w:lvl w:ilvl="0">
      <w:start w:val="1"/>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20">
    <w:nsid w:val="64821160"/>
    <w:multiLevelType w:val="hybridMultilevel"/>
    <w:tmpl w:val="E996E6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4927D04"/>
    <w:multiLevelType w:val="hybridMultilevel"/>
    <w:tmpl w:val="3670E482"/>
    <w:lvl w:ilvl="0" w:tplc="62F24E0A">
      <w:start w:val="70"/>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6D53D49"/>
    <w:multiLevelType w:val="singleLevel"/>
    <w:tmpl w:val="C264FC98"/>
    <w:lvl w:ilvl="0">
      <w:start w:val="1"/>
      <w:numFmt w:val="upperLetter"/>
      <w:lvlText w:val="%1) "/>
      <w:legacy w:legacy="1" w:legacySpace="0" w:legacyIndent="283"/>
      <w:lvlJc w:val="left"/>
      <w:pPr>
        <w:ind w:left="283" w:hanging="283"/>
      </w:pPr>
      <w:rPr>
        <w:rFonts w:ascii="Arial" w:hAnsi="Arial" w:hint="default"/>
        <w:b w:val="0"/>
        <w:i w:val="0"/>
        <w:sz w:val="24"/>
        <w:u w:val="none"/>
      </w:rPr>
    </w:lvl>
  </w:abstractNum>
  <w:abstractNum w:abstractNumId="23">
    <w:nsid w:val="682F2418"/>
    <w:multiLevelType w:val="singleLevel"/>
    <w:tmpl w:val="ED162D66"/>
    <w:lvl w:ilvl="0">
      <w:start w:val="1"/>
      <w:numFmt w:val="lowerLetter"/>
      <w:lvlText w:val="%1)"/>
      <w:legacy w:legacy="1" w:legacySpace="0" w:legacyIndent="283"/>
      <w:lvlJc w:val="left"/>
      <w:pPr>
        <w:ind w:left="283" w:hanging="283"/>
      </w:pPr>
    </w:lvl>
  </w:abstractNum>
  <w:abstractNum w:abstractNumId="24">
    <w:nsid w:val="68B5226D"/>
    <w:multiLevelType w:val="hybridMultilevel"/>
    <w:tmpl w:val="EDEC07E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nsid w:val="68E15BA3"/>
    <w:multiLevelType w:val="singleLevel"/>
    <w:tmpl w:val="A8E024D0"/>
    <w:lvl w:ilvl="0">
      <w:start w:val="1"/>
      <w:numFmt w:val="lowerLetter"/>
      <w:lvlText w:val="%1) "/>
      <w:legacy w:legacy="1" w:legacySpace="0" w:legacyIndent="283"/>
      <w:lvlJc w:val="left"/>
      <w:pPr>
        <w:ind w:left="283" w:hanging="283"/>
      </w:pPr>
      <w:rPr>
        <w:rFonts w:ascii="Arial" w:hAnsi="Arial" w:hint="default"/>
        <w:b w:val="0"/>
        <w:i w:val="0"/>
        <w:sz w:val="24"/>
        <w:u w:val="none"/>
      </w:rPr>
    </w:lvl>
  </w:abstractNum>
  <w:abstractNum w:abstractNumId="26">
    <w:nsid w:val="6E6F6740"/>
    <w:multiLevelType w:val="singleLevel"/>
    <w:tmpl w:val="85047E3E"/>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27">
    <w:nsid w:val="72C82722"/>
    <w:multiLevelType w:val="hybridMultilevel"/>
    <w:tmpl w:val="A2761928"/>
    <w:lvl w:ilvl="0" w:tplc="B4BAD310">
      <w:start w:val="1"/>
      <w:numFmt w:val="decimal"/>
      <w:lvlText w:val="%1."/>
      <w:lvlJc w:val="left"/>
      <w:pPr>
        <w:ind w:left="720" w:hanging="360"/>
      </w:pPr>
      <w:rPr>
        <w:rFonts w:cs="Arial"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C5B0243"/>
    <w:multiLevelType w:val="hybridMultilevel"/>
    <w:tmpl w:val="C9869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2"/>
  </w:num>
  <w:num w:numId="4">
    <w:abstractNumId w:val="2"/>
  </w:num>
  <w:num w:numId="5">
    <w:abstractNumId w:val="19"/>
  </w:num>
  <w:num w:numId="6">
    <w:abstractNumId w:val="22"/>
  </w:num>
  <w:num w:numId="7">
    <w:abstractNumId w:val="3"/>
  </w:num>
  <w:num w:numId="8">
    <w:abstractNumId w:val="25"/>
  </w:num>
  <w:num w:numId="9">
    <w:abstractNumId w:val="16"/>
  </w:num>
  <w:num w:numId="10">
    <w:abstractNumId w:val="26"/>
  </w:num>
  <w:num w:numId="11">
    <w:abstractNumId w:val="17"/>
  </w:num>
  <w:num w:numId="12">
    <w:abstractNumId w:val="15"/>
  </w:num>
  <w:num w:numId="13">
    <w:abstractNumId w:val="4"/>
  </w:num>
  <w:num w:numId="14">
    <w:abstractNumId w:val="9"/>
  </w:num>
  <w:num w:numId="15">
    <w:abstractNumId w:val="13"/>
  </w:num>
  <w:num w:numId="16">
    <w:abstractNumId w:val="0"/>
  </w:num>
  <w:num w:numId="17">
    <w:abstractNumId w:val="12"/>
  </w:num>
  <w:num w:numId="18">
    <w:abstractNumId w:val="11"/>
  </w:num>
  <w:num w:numId="19">
    <w:abstractNumId w:val="6"/>
  </w:num>
  <w:num w:numId="20">
    <w:abstractNumId w:val="20"/>
  </w:num>
  <w:num w:numId="21">
    <w:abstractNumId w:val="8"/>
  </w:num>
  <w:num w:numId="22">
    <w:abstractNumId w:val="5"/>
  </w:num>
  <w:num w:numId="23">
    <w:abstractNumId w:val="24"/>
  </w:num>
  <w:num w:numId="24">
    <w:abstractNumId w:val="10"/>
  </w:num>
  <w:num w:numId="25">
    <w:abstractNumId w:val="14"/>
  </w:num>
  <w:num w:numId="26">
    <w:abstractNumId w:val="7"/>
  </w:num>
  <w:num w:numId="27">
    <w:abstractNumId w:val="18"/>
  </w:num>
  <w:num w:numId="28">
    <w:abstractNumId w:val="27"/>
  </w:num>
  <w:num w:numId="29">
    <w:abstractNumId w:val="28"/>
  </w:num>
  <w:num w:numId="30">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trackRevisions/>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32769"/>
  </w:hdrShapeDefaults>
  <w:footnotePr>
    <w:footnote w:id="-1"/>
    <w:footnote w:id="0"/>
  </w:footnotePr>
  <w:endnotePr>
    <w:endnote w:id="-1"/>
    <w:endnote w:id="0"/>
  </w:endnotePr>
  <w:compat>
    <w:doNotUseHTMLParagraphAutoSpacing/>
  </w:compat>
  <w:rsids>
    <w:rsidRoot w:val="004173AA"/>
    <w:rsid w:val="00001662"/>
    <w:rsid w:val="00004A89"/>
    <w:rsid w:val="00005E28"/>
    <w:rsid w:val="00014326"/>
    <w:rsid w:val="000277A0"/>
    <w:rsid w:val="000321CF"/>
    <w:rsid w:val="00035BDD"/>
    <w:rsid w:val="00036A5E"/>
    <w:rsid w:val="00036F7B"/>
    <w:rsid w:val="000411F8"/>
    <w:rsid w:val="00045AA6"/>
    <w:rsid w:val="00051EF0"/>
    <w:rsid w:val="000555CE"/>
    <w:rsid w:val="00061393"/>
    <w:rsid w:val="00061553"/>
    <w:rsid w:val="0007228A"/>
    <w:rsid w:val="0007307C"/>
    <w:rsid w:val="000749CA"/>
    <w:rsid w:val="00092986"/>
    <w:rsid w:val="00093D57"/>
    <w:rsid w:val="00094C06"/>
    <w:rsid w:val="000A3644"/>
    <w:rsid w:val="000A6ADA"/>
    <w:rsid w:val="000B3F16"/>
    <w:rsid w:val="000B670F"/>
    <w:rsid w:val="000C48C8"/>
    <w:rsid w:val="000C5719"/>
    <w:rsid w:val="000D000A"/>
    <w:rsid w:val="000D3998"/>
    <w:rsid w:val="000D7B45"/>
    <w:rsid w:val="000E130D"/>
    <w:rsid w:val="000E1A38"/>
    <w:rsid w:val="000F6344"/>
    <w:rsid w:val="001037AB"/>
    <w:rsid w:val="00112980"/>
    <w:rsid w:val="00112C28"/>
    <w:rsid w:val="0011649F"/>
    <w:rsid w:val="00122F3A"/>
    <w:rsid w:val="001232FA"/>
    <w:rsid w:val="00124319"/>
    <w:rsid w:val="001248A4"/>
    <w:rsid w:val="00131A88"/>
    <w:rsid w:val="00137E13"/>
    <w:rsid w:val="00140179"/>
    <w:rsid w:val="00145FD2"/>
    <w:rsid w:val="00156007"/>
    <w:rsid w:val="00156F9B"/>
    <w:rsid w:val="00161461"/>
    <w:rsid w:val="0016272E"/>
    <w:rsid w:val="00162EC1"/>
    <w:rsid w:val="001661E1"/>
    <w:rsid w:val="0017514B"/>
    <w:rsid w:val="00175A83"/>
    <w:rsid w:val="00192DBF"/>
    <w:rsid w:val="00193033"/>
    <w:rsid w:val="00196399"/>
    <w:rsid w:val="001A6400"/>
    <w:rsid w:val="001B2B08"/>
    <w:rsid w:val="001D3680"/>
    <w:rsid w:val="001E1C02"/>
    <w:rsid w:val="001E745F"/>
    <w:rsid w:val="001F0065"/>
    <w:rsid w:val="001F283D"/>
    <w:rsid w:val="001F3AD3"/>
    <w:rsid w:val="00206B91"/>
    <w:rsid w:val="00212389"/>
    <w:rsid w:val="00230107"/>
    <w:rsid w:val="0023538F"/>
    <w:rsid w:val="0023568C"/>
    <w:rsid w:val="0024058B"/>
    <w:rsid w:val="00240B6C"/>
    <w:rsid w:val="0024360C"/>
    <w:rsid w:val="0024552A"/>
    <w:rsid w:val="00251C89"/>
    <w:rsid w:val="002531ED"/>
    <w:rsid w:val="002538BD"/>
    <w:rsid w:val="002655B0"/>
    <w:rsid w:val="00272BCC"/>
    <w:rsid w:val="00272F52"/>
    <w:rsid w:val="00276926"/>
    <w:rsid w:val="00280DE7"/>
    <w:rsid w:val="00285989"/>
    <w:rsid w:val="00294065"/>
    <w:rsid w:val="002975AA"/>
    <w:rsid w:val="002B25F0"/>
    <w:rsid w:val="002D1A23"/>
    <w:rsid w:val="002D62C2"/>
    <w:rsid w:val="002E059D"/>
    <w:rsid w:val="002E65E2"/>
    <w:rsid w:val="002F5C00"/>
    <w:rsid w:val="003304BE"/>
    <w:rsid w:val="00333805"/>
    <w:rsid w:val="0035756A"/>
    <w:rsid w:val="00372D2E"/>
    <w:rsid w:val="00374B2E"/>
    <w:rsid w:val="00385C2A"/>
    <w:rsid w:val="00396E62"/>
    <w:rsid w:val="003C660F"/>
    <w:rsid w:val="003D2B78"/>
    <w:rsid w:val="003E4229"/>
    <w:rsid w:val="003E5388"/>
    <w:rsid w:val="00400726"/>
    <w:rsid w:val="00403713"/>
    <w:rsid w:val="004150C8"/>
    <w:rsid w:val="004173AA"/>
    <w:rsid w:val="00420B10"/>
    <w:rsid w:val="00435BE1"/>
    <w:rsid w:val="00451536"/>
    <w:rsid w:val="00453635"/>
    <w:rsid w:val="00454F81"/>
    <w:rsid w:val="00457E51"/>
    <w:rsid w:val="00460F62"/>
    <w:rsid w:val="0046310D"/>
    <w:rsid w:val="00464D1D"/>
    <w:rsid w:val="00467B12"/>
    <w:rsid w:val="00481C61"/>
    <w:rsid w:val="00485D42"/>
    <w:rsid w:val="00490974"/>
    <w:rsid w:val="004970BF"/>
    <w:rsid w:val="00497EAA"/>
    <w:rsid w:val="004C2AAC"/>
    <w:rsid w:val="004C4D3C"/>
    <w:rsid w:val="004D3E05"/>
    <w:rsid w:val="004D4C83"/>
    <w:rsid w:val="004E02BE"/>
    <w:rsid w:val="004E1B01"/>
    <w:rsid w:val="004E6C43"/>
    <w:rsid w:val="004F293B"/>
    <w:rsid w:val="00500E6D"/>
    <w:rsid w:val="00503D08"/>
    <w:rsid w:val="00533DC3"/>
    <w:rsid w:val="005372D5"/>
    <w:rsid w:val="00537439"/>
    <w:rsid w:val="0053787D"/>
    <w:rsid w:val="00541349"/>
    <w:rsid w:val="005447C7"/>
    <w:rsid w:val="00552C50"/>
    <w:rsid w:val="00557B56"/>
    <w:rsid w:val="00561D4A"/>
    <w:rsid w:val="00570D1F"/>
    <w:rsid w:val="00572576"/>
    <w:rsid w:val="0057753E"/>
    <w:rsid w:val="00583D0E"/>
    <w:rsid w:val="005879B3"/>
    <w:rsid w:val="005D1FB8"/>
    <w:rsid w:val="005E1A6B"/>
    <w:rsid w:val="005E56BF"/>
    <w:rsid w:val="005F1147"/>
    <w:rsid w:val="005F3F55"/>
    <w:rsid w:val="005F532B"/>
    <w:rsid w:val="00601612"/>
    <w:rsid w:val="00616487"/>
    <w:rsid w:val="006201EB"/>
    <w:rsid w:val="006325BC"/>
    <w:rsid w:val="0063264B"/>
    <w:rsid w:val="0064106E"/>
    <w:rsid w:val="0064322C"/>
    <w:rsid w:val="006448F1"/>
    <w:rsid w:val="00654D39"/>
    <w:rsid w:val="0066226E"/>
    <w:rsid w:val="0067619E"/>
    <w:rsid w:val="006807A1"/>
    <w:rsid w:val="006846D8"/>
    <w:rsid w:val="006A00C4"/>
    <w:rsid w:val="006A3328"/>
    <w:rsid w:val="006A791F"/>
    <w:rsid w:val="006B64AC"/>
    <w:rsid w:val="006B7284"/>
    <w:rsid w:val="006C68CB"/>
    <w:rsid w:val="006C7A3A"/>
    <w:rsid w:val="006D7D65"/>
    <w:rsid w:val="006E474E"/>
    <w:rsid w:val="006F5E87"/>
    <w:rsid w:val="00704360"/>
    <w:rsid w:val="007062A8"/>
    <w:rsid w:val="007079A4"/>
    <w:rsid w:val="00725540"/>
    <w:rsid w:val="00727A24"/>
    <w:rsid w:val="00732F79"/>
    <w:rsid w:val="00736F54"/>
    <w:rsid w:val="007567A5"/>
    <w:rsid w:val="00762F71"/>
    <w:rsid w:val="00763B75"/>
    <w:rsid w:val="00767E2C"/>
    <w:rsid w:val="00783096"/>
    <w:rsid w:val="0078610C"/>
    <w:rsid w:val="00793CDD"/>
    <w:rsid w:val="007A70CB"/>
    <w:rsid w:val="007B577F"/>
    <w:rsid w:val="007D3F20"/>
    <w:rsid w:val="007D6043"/>
    <w:rsid w:val="007D6753"/>
    <w:rsid w:val="007F3330"/>
    <w:rsid w:val="00814E2D"/>
    <w:rsid w:val="00814E95"/>
    <w:rsid w:val="00822F64"/>
    <w:rsid w:val="008253E0"/>
    <w:rsid w:val="00834E0E"/>
    <w:rsid w:val="00837AB1"/>
    <w:rsid w:val="00841C55"/>
    <w:rsid w:val="00855CC1"/>
    <w:rsid w:val="0087179B"/>
    <w:rsid w:val="00873443"/>
    <w:rsid w:val="00890A9A"/>
    <w:rsid w:val="008B444B"/>
    <w:rsid w:val="008E24EC"/>
    <w:rsid w:val="008E352A"/>
    <w:rsid w:val="008E5D28"/>
    <w:rsid w:val="008E687D"/>
    <w:rsid w:val="008F2023"/>
    <w:rsid w:val="00904E88"/>
    <w:rsid w:val="00905F95"/>
    <w:rsid w:val="0090691B"/>
    <w:rsid w:val="0092129F"/>
    <w:rsid w:val="009336FF"/>
    <w:rsid w:val="00951485"/>
    <w:rsid w:val="00960001"/>
    <w:rsid w:val="00966401"/>
    <w:rsid w:val="00974524"/>
    <w:rsid w:val="00982A1E"/>
    <w:rsid w:val="0098456A"/>
    <w:rsid w:val="00994052"/>
    <w:rsid w:val="009C1D2D"/>
    <w:rsid w:val="009D48A5"/>
    <w:rsid w:val="009D5F81"/>
    <w:rsid w:val="009E098B"/>
    <w:rsid w:val="009E7709"/>
    <w:rsid w:val="009F5CF5"/>
    <w:rsid w:val="00A05C15"/>
    <w:rsid w:val="00A06D52"/>
    <w:rsid w:val="00A21F27"/>
    <w:rsid w:val="00A7303E"/>
    <w:rsid w:val="00AB5C7D"/>
    <w:rsid w:val="00AE53DC"/>
    <w:rsid w:val="00AF4A6C"/>
    <w:rsid w:val="00B0424E"/>
    <w:rsid w:val="00B05CE9"/>
    <w:rsid w:val="00B43CA6"/>
    <w:rsid w:val="00B46A65"/>
    <w:rsid w:val="00B60E89"/>
    <w:rsid w:val="00B6140E"/>
    <w:rsid w:val="00B6142D"/>
    <w:rsid w:val="00B65027"/>
    <w:rsid w:val="00B80B23"/>
    <w:rsid w:val="00B92182"/>
    <w:rsid w:val="00BA2067"/>
    <w:rsid w:val="00BA62DF"/>
    <w:rsid w:val="00BB1E80"/>
    <w:rsid w:val="00BC0480"/>
    <w:rsid w:val="00BD2F39"/>
    <w:rsid w:val="00BD55E9"/>
    <w:rsid w:val="00C002D5"/>
    <w:rsid w:val="00C100FA"/>
    <w:rsid w:val="00C20A6E"/>
    <w:rsid w:val="00C227E7"/>
    <w:rsid w:val="00C341E9"/>
    <w:rsid w:val="00C34ABF"/>
    <w:rsid w:val="00C40029"/>
    <w:rsid w:val="00C42AE4"/>
    <w:rsid w:val="00C53DD5"/>
    <w:rsid w:val="00C5539D"/>
    <w:rsid w:val="00C55D01"/>
    <w:rsid w:val="00C56D95"/>
    <w:rsid w:val="00C6081E"/>
    <w:rsid w:val="00C6633E"/>
    <w:rsid w:val="00C705C4"/>
    <w:rsid w:val="00C8443C"/>
    <w:rsid w:val="00C84454"/>
    <w:rsid w:val="00C95798"/>
    <w:rsid w:val="00C96D52"/>
    <w:rsid w:val="00C97414"/>
    <w:rsid w:val="00C97931"/>
    <w:rsid w:val="00CA044B"/>
    <w:rsid w:val="00CA237F"/>
    <w:rsid w:val="00CB13F9"/>
    <w:rsid w:val="00CB5DA8"/>
    <w:rsid w:val="00CC04FF"/>
    <w:rsid w:val="00CD2870"/>
    <w:rsid w:val="00CE0E3F"/>
    <w:rsid w:val="00CE23EE"/>
    <w:rsid w:val="00CE6C13"/>
    <w:rsid w:val="00CE6F7E"/>
    <w:rsid w:val="00CE6F89"/>
    <w:rsid w:val="00CE72E5"/>
    <w:rsid w:val="00CF390F"/>
    <w:rsid w:val="00CF51BE"/>
    <w:rsid w:val="00CF74CB"/>
    <w:rsid w:val="00D0644C"/>
    <w:rsid w:val="00D07760"/>
    <w:rsid w:val="00D17044"/>
    <w:rsid w:val="00D23405"/>
    <w:rsid w:val="00D26261"/>
    <w:rsid w:val="00D31901"/>
    <w:rsid w:val="00D34B16"/>
    <w:rsid w:val="00D519C3"/>
    <w:rsid w:val="00D633C4"/>
    <w:rsid w:val="00D64ECC"/>
    <w:rsid w:val="00D658F6"/>
    <w:rsid w:val="00D961EC"/>
    <w:rsid w:val="00DA2CA8"/>
    <w:rsid w:val="00DA35DF"/>
    <w:rsid w:val="00DB3FA6"/>
    <w:rsid w:val="00DD5757"/>
    <w:rsid w:val="00DF2042"/>
    <w:rsid w:val="00DF4376"/>
    <w:rsid w:val="00E044F2"/>
    <w:rsid w:val="00E24046"/>
    <w:rsid w:val="00E376F1"/>
    <w:rsid w:val="00E43E5B"/>
    <w:rsid w:val="00E46527"/>
    <w:rsid w:val="00E50C83"/>
    <w:rsid w:val="00E52B45"/>
    <w:rsid w:val="00E60692"/>
    <w:rsid w:val="00E613B5"/>
    <w:rsid w:val="00E640E4"/>
    <w:rsid w:val="00E70801"/>
    <w:rsid w:val="00E84C1F"/>
    <w:rsid w:val="00E94CB0"/>
    <w:rsid w:val="00EA2CE9"/>
    <w:rsid w:val="00EA5FC2"/>
    <w:rsid w:val="00EC47B6"/>
    <w:rsid w:val="00ED0739"/>
    <w:rsid w:val="00ED3428"/>
    <w:rsid w:val="00ED6437"/>
    <w:rsid w:val="00EF571B"/>
    <w:rsid w:val="00EF5CAD"/>
    <w:rsid w:val="00F112F5"/>
    <w:rsid w:val="00F349C7"/>
    <w:rsid w:val="00F43644"/>
    <w:rsid w:val="00F47CCB"/>
    <w:rsid w:val="00F47F98"/>
    <w:rsid w:val="00F55635"/>
    <w:rsid w:val="00F61196"/>
    <w:rsid w:val="00F772CB"/>
    <w:rsid w:val="00F77C19"/>
    <w:rsid w:val="00F871A4"/>
    <w:rsid w:val="00FC02AF"/>
    <w:rsid w:val="00FC3F7A"/>
    <w:rsid w:val="00FC4A2C"/>
    <w:rsid w:val="00FD15E0"/>
    <w:rsid w:val="00FD368B"/>
    <w:rsid w:val="00FE4545"/>
    <w:rsid w:val="00FF0229"/>
    <w:rsid w:val="00FF75C5"/>
    <w:rsid w:val="00FF787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58F6"/>
    <w:pPr>
      <w:spacing w:after="120" w:line="360" w:lineRule="atLeast"/>
      <w:ind w:right="-1"/>
      <w:jc w:val="both"/>
    </w:pPr>
    <w:rPr>
      <w:rFonts w:ascii="Arial" w:hAnsi="Arial"/>
      <w:sz w:val="24"/>
    </w:rPr>
  </w:style>
  <w:style w:type="paragraph" w:styleId="Nadpis1">
    <w:name w:val="heading 1"/>
    <w:basedOn w:val="Normln"/>
    <w:next w:val="Normln"/>
    <w:qFormat/>
    <w:rsid w:val="00D658F6"/>
    <w:pPr>
      <w:keepNext/>
      <w:numPr>
        <w:numId w:val="1"/>
      </w:numPr>
      <w:spacing w:before="240" w:after="240"/>
      <w:jc w:val="left"/>
      <w:outlineLvl w:val="0"/>
    </w:pPr>
    <w:rPr>
      <w:b/>
      <w:caps/>
      <w:kern w:val="28"/>
      <w:sz w:val="28"/>
      <w:u w:val="single"/>
    </w:rPr>
  </w:style>
  <w:style w:type="paragraph" w:styleId="Nadpis2">
    <w:name w:val="heading 2"/>
    <w:basedOn w:val="Normln"/>
    <w:next w:val="Normln"/>
    <w:qFormat/>
    <w:rsid w:val="00D658F6"/>
    <w:pPr>
      <w:keepNext/>
      <w:numPr>
        <w:ilvl w:val="1"/>
        <w:numId w:val="1"/>
      </w:numPr>
      <w:spacing w:before="360"/>
      <w:ind w:right="85"/>
      <w:outlineLvl w:val="1"/>
    </w:pPr>
    <w:rPr>
      <w:b/>
      <w:u w:val="single"/>
    </w:rPr>
  </w:style>
  <w:style w:type="paragraph" w:styleId="Nadpis3">
    <w:name w:val="heading 3"/>
    <w:basedOn w:val="Normln"/>
    <w:next w:val="Normln"/>
    <w:qFormat/>
    <w:rsid w:val="00D658F6"/>
    <w:pPr>
      <w:keepNext/>
      <w:numPr>
        <w:ilvl w:val="2"/>
        <w:numId w:val="1"/>
      </w:numPr>
      <w:spacing w:before="240" w:after="240" w:line="240" w:lineRule="auto"/>
      <w:ind w:right="85"/>
      <w:outlineLvl w:val="2"/>
    </w:pPr>
    <w:rPr>
      <w:rFonts w:ascii="Times New Roman" w:hAnsi="Times New Roman"/>
      <w:b/>
      <w:u w:val="single"/>
    </w:rPr>
  </w:style>
  <w:style w:type="paragraph" w:styleId="Nadpis4">
    <w:name w:val="heading 4"/>
    <w:basedOn w:val="Normln"/>
    <w:next w:val="Normln"/>
    <w:qFormat/>
    <w:rsid w:val="00D658F6"/>
    <w:pPr>
      <w:keepNext/>
      <w:numPr>
        <w:ilvl w:val="3"/>
        <w:numId w:val="1"/>
      </w:numPr>
      <w:spacing w:before="240" w:after="240" w:line="240" w:lineRule="auto"/>
      <w:ind w:right="0"/>
      <w:outlineLvl w:val="3"/>
    </w:pPr>
    <w:rPr>
      <w:rFonts w:ascii="Times New Roman" w:hAnsi="Times New Roman"/>
      <w:i/>
      <w:u w:val="single"/>
    </w:rPr>
  </w:style>
  <w:style w:type="paragraph" w:styleId="Nadpis5">
    <w:name w:val="heading 5"/>
    <w:basedOn w:val="Normln"/>
    <w:next w:val="Normln"/>
    <w:qFormat/>
    <w:rsid w:val="00D658F6"/>
    <w:pPr>
      <w:numPr>
        <w:ilvl w:val="4"/>
        <w:numId w:val="1"/>
      </w:numPr>
      <w:spacing w:before="240" w:after="60"/>
      <w:outlineLvl w:val="4"/>
    </w:pPr>
  </w:style>
  <w:style w:type="paragraph" w:styleId="Nadpis6">
    <w:name w:val="heading 6"/>
    <w:basedOn w:val="Normln"/>
    <w:next w:val="Normln"/>
    <w:qFormat/>
    <w:rsid w:val="00D658F6"/>
    <w:pPr>
      <w:numPr>
        <w:ilvl w:val="5"/>
        <w:numId w:val="1"/>
      </w:numPr>
      <w:spacing w:before="240" w:after="60"/>
      <w:outlineLvl w:val="5"/>
    </w:pPr>
    <w:rPr>
      <w:i/>
    </w:rPr>
  </w:style>
  <w:style w:type="paragraph" w:styleId="Nadpis7">
    <w:name w:val="heading 7"/>
    <w:basedOn w:val="Normln"/>
    <w:next w:val="Normln"/>
    <w:qFormat/>
    <w:rsid w:val="00D658F6"/>
    <w:pPr>
      <w:numPr>
        <w:ilvl w:val="6"/>
        <w:numId w:val="1"/>
      </w:numPr>
      <w:spacing w:before="240" w:after="60"/>
      <w:outlineLvl w:val="6"/>
    </w:pPr>
    <w:rPr>
      <w:sz w:val="20"/>
    </w:rPr>
  </w:style>
  <w:style w:type="paragraph" w:styleId="Nadpis8">
    <w:name w:val="heading 8"/>
    <w:basedOn w:val="Normln"/>
    <w:next w:val="Normln"/>
    <w:qFormat/>
    <w:rsid w:val="00D658F6"/>
    <w:pPr>
      <w:numPr>
        <w:ilvl w:val="7"/>
        <w:numId w:val="1"/>
      </w:numPr>
      <w:spacing w:before="240" w:after="60"/>
      <w:outlineLvl w:val="7"/>
    </w:pPr>
    <w:rPr>
      <w:i/>
      <w:sz w:val="20"/>
    </w:rPr>
  </w:style>
  <w:style w:type="paragraph" w:styleId="Nadpis9">
    <w:name w:val="heading 9"/>
    <w:basedOn w:val="Normln"/>
    <w:next w:val="Normln"/>
    <w:qFormat/>
    <w:rsid w:val="00D658F6"/>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dku">
    <w:name w:val="line number"/>
    <w:semiHidden/>
    <w:rsid w:val="00D658F6"/>
    <w:rPr>
      <w:rFonts w:ascii="Arial" w:hAnsi="Arial"/>
      <w:sz w:val="16"/>
    </w:rPr>
  </w:style>
  <w:style w:type="character" w:styleId="slostrnky">
    <w:name w:val="page number"/>
    <w:semiHidden/>
    <w:rsid w:val="00D658F6"/>
    <w:rPr>
      <w:rFonts w:ascii="Arial" w:hAnsi="Arial"/>
    </w:rPr>
  </w:style>
  <w:style w:type="paragraph" w:styleId="Zpat">
    <w:name w:val="footer"/>
    <w:basedOn w:val="Normln"/>
    <w:link w:val="ZpatChar"/>
    <w:uiPriority w:val="99"/>
    <w:rsid w:val="00D658F6"/>
    <w:pPr>
      <w:tabs>
        <w:tab w:val="center" w:pos="4819"/>
        <w:tab w:val="right" w:pos="9071"/>
      </w:tabs>
    </w:pPr>
  </w:style>
  <w:style w:type="paragraph" w:styleId="Zhlav">
    <w:name w:val="header"/>
    <w:basedOn w:val="Normln"/>
    <w:semiHidden/>
    <w:rsid w:val="00D658F6"/>
    <w:pPr>
      <w:tabs>
        <w:tab w:val="center" w:pos="4536"/>
        <w:tab w:val="right" w:pos="9072"/>
      </w:tabs>
    </w:pPr>
  </w:style>
  <w:style w:type="paragraph" w:styleId="Zptenadresanaoblku">
    <w:name w:val="envelope return"/>
    <w:basedOn w:val="Normln"/>
    <w:semiHidden/>
    <w:rsid w:val="00D658F6"/>
  </w:style>
  <w:style w:type="paragraph" w:styleId="Normlnodsazen">
    <w:name w:val="Normal Indent"/>
    <w:basedOn w:val="Normln"/>
    <w:semiHidden/>
    <w:rsid w:val="00D658F6"/>
    <w:pPr>
      <w:ind w:left="708"/>
    </w:pPr>
  </w:style>
  <w:style w:type="paragraph" w:styleId="Pokraovnseznamu2">
    <w:name w:val="List Continue 2"/>
    <w:basedOn w:val="Normln"/>
    <w:semiHidden/>
    <w:rsid w:val="00D658F6"/>
    <w:pPr>
      <w:ind w:left="566"/>
    </w:pPr>
  </w:style>
  <w:style w:type="paragraph" w:styleId="Seznam2">
    <w:name w:val="List 2"/>
    <w:basedOn w:val="Normln"/>
    <w:semiHidden/>
    <w:rsid w:val="00D658F6"/>
    <w:pPr>
      <w:ind w:left="566" w:hanging="283"/>
    </w:pPr>
  </w:style>
  <w:style w:type="paragraph" w:styleId="Seznamsodrkami2">
    <w:name w:val="List Bullet 2"/>
    <w:basedOn w:val="Normln"/>
    <w:semiHidden/>
    <w:rsid w:val="00D658F6"/>
    <w:pPr>
      <w:ind w:left="566" w:hanging="283"/>
    </w:pPr>
  </w:style>
  <w:style w:type="paragraph" w:styleId="Nzev">
    <w:name w:val="Title"/>
    <w:basedOn w:val="Normln"/>
    <w:next w:val="Normln"/>
    <w:qFormat/>
    <w:rsid w:val="00D658F6"/>
    <w:pPr>
      <w:spacing w:before="240" w:after="480"/>
      <w:jc w:val="center"/>
    </w:pPr>
    <w:rPr>
      <w:b/>
      <w:kern w:val="28"/>
      <w:sz w:val="32"/>
    </w:rPr>
  </w:style>
  <w:style w:type="paragraph" w:styleId="Zkladntext">
    <w:name w:val="Body Text"/>
    <w:basedOn w:val="Normln"/>
    <w:semiHidden/>
    <w:rsid w:val="00D658F6"/>
  </w:style>
  <w:style w:type="paragraph" w:styleId="Zkladntext3">
    <w:name w:val="Body Text 3"/>
    <w:basedOn w:val="Zkladntextodsazen"/>
    <w:semiHidden/>
    <w:rsid w:val="00D658F6"/>
  </w:style>
  <w:style w:type="paragraph" w:styleId="Zkladntextodsazen">
    <w:name w:val="Body Text Indent"/>
    <w:basedOn w:val="Normln"/>
    <w:semiHidden/>
    <w:rsid w:val="00D658F6"/>
    <w:pPr>
      <w:ind w:left="283"/>
    </w:pPr>
  </w:style>
  <w:style w:type="paragraph" w:customStyle="1" w:styleId="Tabulka">
    <w:name w:val="Tabulka"/>
    <w:basedOn w:val="Normln"/>
    <w:rsid w:val="00D658F6"/>
    <w:pPr>
      <w:keepNext/>
      <w:keepLines/>
      <w:suppressAutoHyphens/>
      <w:spacing w:line="240" w:lineRule="auto"/>
      <w:jc w:val="left"/>
    </w:pPr>
    <w:rPr>
      <w:color w:val="000000"/>
      <w:sz w:val="20"/>
    </w:rPr>
  </w:style>
  <w:style w:type="paragraph" w:customStyle="1" w:styleId="Petit">
    <w:name w:val="Petit"/>
    <w:basedOn w:val="Zkladntext"/>
    <w:rsid w:val="00D658F6"/>
    <w:rPr>
      <w:i/>
      <w:sz w:val="20"/>
    </w:rPr>
  </w:style>
  <w:style w:type="paragraph" w:customStyle="1" w:styleId="Seznamssly">
    <w:name w:val="Seznam s čísly"/>
    <w:basedOn w:val="Seznamsodrkami2"/>
    <w:rsid w:val="00D658F6"/>
  </w:style>
  <w:style w:type="paragraph" w:styleId="Textpoznpodarou">
    <w:name w:val="footnote text"/>
    <w:basedOn w:val="Normln"/>
    <w:semiHidden/>
    <w:rsid w:val="00D658F6"/>
    <w:rPr>
      <w:sz w:val="20"/>
    </w:rPr>
  </w:style>
  <w:style w:type="character" w:styleId="Znakapoznpodarou">
    <w:name w:val="footnote reference"/>
    <w:semiHidden/>
    <w:rsid w:val="00D658F6"/>
    <w:rPr>
      <w:position w:val="6"/>
      <w:sz w:val="16"/>
    </w:rPr>
  </w:style>
  <w:style w:type="paragraph" w:customStyle="1" w:styleId="Skryt">
    <w:name w:val="Skrytý"/>
    <w:basedOn w:val="Normln"/>
    <w:rsid w:val="00D658F6"/>
    <w:pPr>
      <w:spacing w:line="240" w:lineRule="auto"/>
      <w:ind w:right="0" w:firstLine="708"/>
    </w:pPr>
    <w:rPr>
      <w:i/>
      <w:vanish/>
      <w:color w:val="0000FF"/>
      <w:sz w:val="22"/>
    </w:rPr>
  </w:style>
  <w:style w:type="character" w:styleId="Hypertextovodkaz">
    <w:name w:val="Hyperlink"/>
    <w:rsid w:val="00D658F6"/>
    <w:rPr>
      <w:color w:val="0000FF"/>
      <w:u w:val="single"/>
    </w:rPr>
  </w:style>
  <w:style w:type="table" w:styleId="Mkatabulky">
    <w:name w:val="Table Grid"/>
    <w:basedOn w:val="Normlntabulka"/>
    <w:uiPriority w:val="59"/>
    <w:rsid w:val="006A33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AE53D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AE53DC"/>
    <w:rPr>
      <w:rFonts w:ascii="Tahoma" w:hAnsi="Tahoma" w:cs="Tahoma"/>
      <w:sz w:val="16"/>
      <w:szCs w:val="16"/>
    </w:rPr>
  </w:style>
  <w:style w:type="character" w:styleId="Odkaznakoment">
    <w:name w:val="annotation reference"/>
    <w:uiPriority w:val="99"/>
    <w:semiHidden/>
    <w:unhideWhenUsed/>
    <w:rsid w:val="00855CC1"/>
    <w:rPr>
      <w:sz w:val="16"/>
      <w:szCs w:val="16"/>
    </w:rPr>
  </w:style>
  <w:style w:type="paragraph" w:styleId="Textkomente">
    <w:name w:val="annotation text"/>
    <w:basedOn w:val="Normln"/>
    <w:link w:val="TextkomenteChar"/>
    <w:uiPriority w:val="99"/>
    <w:semiHidden/>
    <w:unhideWhenUsed/>
    <w:rsid w:val="00855CC1"/>
    <w:rPr>
      <w:sz w:val="20"/>
    </w:rPr>
  </w:style>
  <w:style w:type="character" w:customStyle="1" w:styleId="TextkomenteChar">
    <w:name w:val="Text komentáře Char"/>
    <w:link w:val="Textkomente"/>
    <w:uiPriority w:val="99"/>
    <w:semiHidden/>
    <w:rsid w:val="00855CC1"/>
    <w:rPr>
      <w:rFonts w:ascii="Arial" w:hAnsi="Arial"/>
    </w:rPr>
  </w:style>
  <w:style w:type="paragraph" w:styleId="Pedmtkomente">
    <w:name w:val="annotation subject"/>
    <w:basedOn w:val="Textkomente"/>
    <w:next w:val="Textkomente"/>
    <w:link w:val="PedmtkomenteChar"/>
    <w:uiPriority w:val="99"/>
    <w:semiHidden/>
    <w:unhideWhenUsed/>
    <w:rsid w:val="00855CC1"/>
    <w:rPr>
      <w:b/>
      <w:bCs/>
    </w:rPr>
  </w:style>
  <w:style w:type="character" w:customStyle="1" w:styleId="PedmtkomenteChar">
    <w:name w:val="Předmět komentáře Char"/>
    <w:link w:val="Pedmtkomente"/>
    <w:uiPriority w:val="99"/>
    <w:semiHidden/>
    <w:rsid w:val="00855CC1"/>
    <w:rPr>
      <w:rFonts w:ascii="Arial" w:hAnsi="Arial"/>
      <w:b/>
      <w:bCs/>
    </w:rPr>
  </w:style>
  <w:style w:type="character" w:customStyle="1" w:styleId="ZpatChar">
    <w:name w:val="Zápatí Char"/>
    <w:link w:val="Zpat"/>
    <w:uiPriority w:val="99"/>
    <w:rsid w:val="00F61196"/>
    <w:rPr>
      <w:rFonts w:ascii="Arial" w:hAnsi="Arial"/>
      <w:sz w:val="24"/>
    </w:rPr>
  </w:style>
  <w:style w:type="paragraph" w:styleId="Normlnweb">
    <w:name w:val="Normal (Web)"/>
    <w:basedOn w:val="Normln"/>
    <w:uiPriority w:val="99"/>
    <w:semiHidden/>
    <w:unhideWhenUsed/>
    <w:rsid w:val="004C4D3C"/>
    <w:pPr>
      <w:spacing w:before="100" w:beforeAutospacing="1" w:after="100" w:afterAutospacing="1" w:line="240" w:lineRule="auto"/>
      <w:ind w:right="0"/>
      <w:jc w:val="left"/>
    </w:pPr>
    <w:rPr>
      <w:rFonts w:ascii="Times New Roman" w:hAnsi="Times New Roman"/>
      <w:szCs w:val="24"/>
    </w:rPr>
  </w:style>
  <w:style w:type="paragraph" w:customStyle="1" w:styleId="Default">
    <w:name w:val="Default"/>
    <w:rsid w:val="008E352A"/>
    <w:pPr>
      <w:widowControl w:val="0"/>
      <w:autoSpaceDE w:val="0"/>
      <w:autoSpaceDN w:val="0"/>
      <w:adjustRightInd w:val="0"/>
    </w:pPr>
    <w:rPr>
      <w:rFonts w:eastAsiaTheme="minorEastAsia"/>
      <w:color w:val="000000"/>
      <w:sz w:val="24"/>
      <w:szCs w:val="24"/>
    </w:rPr>
  </w:style>
</w:styles>
</file>

<file path=word/webSettings.xml><?xml version="1.0" encoding="utf-8"?>
<w:webSettings xmlns:r="http://schemas.openxmlformats.org/officeDocument/2006/relationships" xmlns:w="http://schemas.openxmlformats.org/wordprocessingml/2006/main">
  <w:divs>
    <w:div w:id="351030496">
      <w:bodyDiv w:val="1"/>
      <w:marLeft w:val="0"/>
      <w:marRight w:val="0"/>
      <w:marTop w:val="0"/>
      <w:marBottom w:val="0"/>
      <w:divBdr>
        <w:top w:val="none" w:sz="0" w:space="0" w:color="auto"/>
        <w:left w:val="none" w:sz="0" w:space="0" w:color="auto"/>
        <w:bottom w:val="none" w:sz="0" w:space="0" w:color="auto"/>
        <w:right w:val="none" w:sz="0" w:space="0" w:color="auto"/>
      </w:divBdr>
    </w:div>
    <w:div w:id="740714393">
      <w:bodyDiv w:val="1"/>
      <w:marLeft w:val="0"/>
      <w:marRight w:val="0"/>
      <w:marTop w:val="0"/>
      <w:marBottom w:val="0"/>
      <w:divBdr>
        <w:top w:val="none" w:sz="0" w:space="0" w:color="auto"/>
        <w:left w:val="none" w:sz="0" w:space="0" w:color="auto"/>
        <w:bottom w:val="none" w:sz="0" w:space="0" w:color="auto"/>
        <w:right w:val="none" w:sz="0" w:space="0" w:color="auto"/>
      </w:divBdr>
    </w:div>
    <w:div w:id="113275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89C54-5099-4ACA-8361-3D6BC14D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2595</Words>
  <Characters>16725</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1</vt:lpstr>
    </vt:vector>
  </TitlesOfParts>
  <Company>MZCR</Company>
  <LinksUpToDate>false</LinksUpToDate>
  <CharactersWithSpaces>19282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Ing. Zuzana Eklová</dc:creator>
  <cp:lastModifiedBy>Simona</cp:lastModifiedBy>
  <cp:revision>2</cp:revision>
  <cp:lastPrinted>2015-11-23T12:12:00Z</cp:lastPrinted>
  <dcterms:created xsi:type="dcterms:W3CDTF">2025-11-18T23:10:00Z</dcterms:created>
  <dcterms:modified xsi:type="dcterms:W3CDTF">2025-11-18T23:10:00Z</dcterms:modified>
</cp:coreProperties>
</file>